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68887C6"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0"/>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0"/>
      <w:r w:rsidR="00307A1C">
        <w:rPr>
          <w:rStyle w:val="Odkaznakomentr"/>
          <w:rFonts w:ascii="Times New Roman" w:eastAsia="Times New Roman" w:hAnsi="Times New Roman"/>
          <w:lang w:val="x-none" w:eastAsia="x-none"/>
        </w:rPr>
        <w:commentReference w:id="0"/>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07EF572C" w:rsidR="00A91910" w:rsidRPr="00E65D00" w:rsidRDefault="00A91910" w:rsidP="006B7FCA">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3EFF35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1"/>
      <w:r w:rsidR="00001C96" w:rsidRPr="00E65D00">
        <w:rPr>
          <w:sz w:val="22"/>
          <w:szCs w:val="22"/>
        </w:rPr>
        <w:t>príslušnej</w:t>
      </w:r>
      <w:r w:rsidR="0043627B" w:rsidRPr="00E65D00">
        <w:rPr>
          <w:sz w:val="22"/>
          <w:szCs w:val="22"/>
        </w:rPr>
        <w:t xml:space="preserve"> </w:t>
      </w:r>
      <w:commentRangeEnd w:id="1"/>
      <w:r w:rsidR="005241A3" w:rsidRPr="00E65D00">
        <w:rPr>
          <w:rStyle w:val="Odkaznakomentr"/>
          <w:rFonts w:eastAsia="Times New Roman"/>
          <w:sz w:val="22"/>
          <w:szCs w:val="22"/>
          <w:lang w:val="x-none" w:eastAsia="x-none"/>
        </w:rPr>
        <w:commentReference w:id="1"/>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6C5B07D0"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ins w:id="2" w:author="Autor">
        <w:r w:rsidR="00236961">
          <w:rPr>
            <w:sz w:val="22"/>
            <w:szCs w:val="22"/>
          </w:rPr>
          <w:t>, resp. ich kópia</w:t>
        </w:r>
      </w:ins>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ins w:id="3" w:author="Autor">
        <w:r w:rsidR="00320059">
          <w:rPr>
            <w:sz w:val="22"/>
            <w:szCs w:val="22"/>
          </w:rPr>
          <w:t>, resp. jej kópiu</w:t>
        </w:r>
      </w:ins>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83B7C4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8F6DA4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77777777" w:rsidR="00A91910" w:rsidRPr="00F05C74"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w:t>
      </w:r>
      <w:r w:rsidR="00571CAF" w:rsidRPr="00F05C74">
        <w:rPr>
          <w:sz w:val="22"/>
          <w:szCs w:val="22"/>
        </w:rPr>
        <w:t xml:space="preserve">podľa článku 10 VZP. </w:t>
      </w:r>
    </w:p>
    <w:p w14:paraId="69018831" w14:textId="77777777" w:rsidR="00A91910" w:rsidRPr="00F05C74"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F05C74">
        <w:rPr>
          <w:sz w:val="22"/>
          <w:szCs w:val="22"/>
        </w:rPr>
        <w:t>Poskytovateľ je povinný vykonať kontrolu Žiadosti o</w:t>
      </w:r>
      <w:r w:rsidR="00BF0C28" w:rsidRPr="00F05C74">
        <w:rPr>
          <w:sz w:val="22"/>
          <w:szCs w:val="22"/>
        </w:rPr>
        <w:t> </w:t>
      </w:r>
      <w:r w:rsidRPr="00F05C74">
        <w:rPr>
          <w:sz w:val="22"/>
          <w:szCs w:val="22"/>
        </w:rPr>
        <w:t>platbu</w:t>
      </w:r>
      <w:r w:rsidR="00BF0C28" w:rsidRPr="00F05C74">
        <w:rPr>
          <w:sz w:val="22"/>
          <w:szCs w:val="22"/>
        </w:rPr>
        <w:t xml:space="preserve"> </w:t>
      </w:r>
      <w:r w:rsidRPr="00F05C74">
        <w:rPr>
          <w:sz w:val="22"/>
          <w:szCs w:val="22"/>
        </w:rPr>
        <w:t xml:space="preserve">podľa </w:t>
      </w:r>
      <w:r w:rsidR="0068717E" w:rsidRPr="00F05C74">
        <w:rPr>
          <w:sz w:val="22"/>
          <w:szCs w:val="22"/>
        </w:rPr>
        <w:t>§</w:t>
      </w:r>
      <w:r w:rsidR="00205F39" w:rsidRPr="00F05C74">
        <w:rPr>
          <w:sz w:val="22"/>
          <w:szCs w:val="22"/>
        </w:rPr>
        <w:t xml:space="preserve"> </w:t>
      </w:r>
      <w:r w:rsidR="0068717E" w:rsidRPr="00F05C74">
        <w:rPr>
          <w:sz w:val="22"/>
          <w:szCs w:val="22"/>
        </w:rPr>
        <w:t>7 a §</w:t>
      </w:r>
      <w:r w:rsidR="00205F39" w:rsidRPr="00F05C74">
        <w:rPr>
          <w:sz w:val="22"/>
          <w:szCs w:val="22"/>
        </w:rPr>
        <w:t xml:space="preserve"> </w:t>
      </w:r>
      <w:r w:rsidR="0068717E" w:rsidRPr="00F05C74">
        <w:rPr>
          <w:sz w:val="22"/>
          <w:szCs w:val="22"/>
        </w:rPr>
        <w:t xml:space="preserve">8 </w:t>
      </w:r>
      <w:r w:rsidR="00F07031" w:rsidRPr="00F05C74">
        <w:rPr>
          <w:sz w:val="22"/>
          <w:szCs w:val="22"/>
        </w:rPr>
        <w:t>zákona o finančnej kontrole a audite</w:t>
      </w:r>
      <w:r w:rsidR="00F07031" w:rsidRPr="00F05C74">
        <w:rPr>
          <w:b/>
          <w:bCs/>
          <w:color w:val="20231E"/>
          <w:sz w:val="22"/>
          <w:szCs w:val="22"/>
        </w:rPr>
        <w:t xml:space="preserve"> </w:t>
      </w:r>
      <w:r w:rsidRPr="00F05C74">
        <w:rPr>
          <w:sz w:val="22"/>
          <w:szCs w:val="22"/>
        </w:rPr>
        <w:t xml:space="preserve">a článku </w:t>
      </w:r>
      <w:r w:rsidR="008B7AF3" w:rsidRPr="00F05C74">
        <w:rPr>
          <w:sz w:val="22"/>
          <w:szCs w:val="22"/>
        </w:rPr>
        <w:t>125</w:t>
      </w:r>
      <w:r w:rsidRPr="00F05C74">
        <w:rPr>
          <w:sz w:val="22"/>
          <w:szCs w:val="22"/>
        </w:rPr>
        <w:t xml:space="preserve"> všeobecného </w:t>
      </w:r>
      <w:r w:rsidR="00BF0C28" w:rsidRPr="00F05C74">
        <w:rPr>
          <w:sz w:val="22"/>
          <w:szCs w:val="22"/>
        </w:rPr>
        <w:t xml:space="preserve">nariadenia, </w:t>
      </w:r>
      <w:r w:rsidR="00205F39" w:rsidRPr="00F05C74">
        <w:rPr>
          <w:sz w:val="22"/>
          <w:szCs w:val="22"/>
        </w:rPr>
        <w:t>pričom Prijímateľ</w:t>
      </w:r>
      <w:r w:rsidR="008E3322" w:rsidRPr="00F05C74">
        <w:rPr>
          <w:sz w:val="22"/>
          <w:szCs w:val="22"/>
        </w:rPr>
        <w:t xml:space="preserve"> je</w:t>
      </w:r>
      <w:r w:rsidR="00205F39" w:rsidRPr="00F05C74">
        <w:rPr>
          <w:sz w:val="22"/>
          <w:szCs w:val="22"/>
        </w:rPr>
        <w:t xml:space="preserve"> povinný sa na úče</w:t>
      </w:r>
      <w:r w:rsidR="00850C22" w:rsidRPr="00F05C74">
        <w:rPr>
          <w:sz w:val="22"/>
          <w:szCs w:val="22"/>
        </w:rPr>
        <w:t>ly výkonu kontroly riadiť § 21 z</w:t>
      </w:r>
      <w:r w:rsidR="00205F39" w:rsidRPr="00F05C74">
        <w:rPr>
          <w:sz w:val="22"/>
          <w:szCs w:val="22"/>
        </w:rPr>
        <w:t>ákona o finančnej kontrole a</w:t>
      </w:r>
      <w:r w:rsidR="003D3FC0" w:rsidRPr="00F05C74">
        <w:rPr>
          <w:sz w:val="22"/>
          <w:szCs w:val="22"/>
        </w:rPr>
        <w:t> </w:t>
      </w:r>
      <w:r w:rsidR="00205F39" w:rsidRPr="00F05C74">
        <w:rPr>
          <w:sz w:val="22"/>
          <w:szCs w:val="22"/>
        </w:rPr>
        <w:t>audite</w:t>
      </w:r>
      <w:r w:rsidR="003D3FC0" w:rsidRPr="00F05C74">
        <w:rPr>
          <w:sz w:val="22"/>
          <w:szCs w:val="22"/>
        </w:rPr>
        <w:t>,</w:t>
      </w:r>
      <w:r w:rsidR="00205F39" w:rsidRPr="00F05C74">
        <w:rPr>
          <w:sz w:val="22"/>
          <w:szCs w:val="22"/>
        </w:rPr>
        <w:t xml:space="preserve"> inými</w:t>
      </w:r>
      <w:r w:rsidR="00205F39"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45DBE988"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del w:id="4" w:author="Autor">
        <w:r w:rsidR="00B0411F" w:rsidRPr="00E65D00" w:rsidDel="00D53920">
          <w:rPr>
            <w:sz w:val="22"/>
            <w:szCs w:val="22"/>
          </w:rPr>
          <w:delText>,</w:delText>
        </w:r>
      </w:del>
      <w:ins w:id="5" w:author="Autor">
        <w:r w:rsidR="00D53920">
          <w:rPr>
            <w:sz w:val="22"/>
            <w:szCs w:val="22"/>
          </w:rPr>
          <w:t xml:space="preserve"> alebo</w:t>
        </w:r>
      </w:ins>
      <w:r w:rsidRPr="00E65D00">
        <w:rPr>
          <w:sz w:val="22"/>
          <w:szCs w:val="22"/>
        </w:rPr>
        <w:t xml:space="preserve"> </w:t>
      </w:r>
      <w:r w:rsidR="008E3322" w:rsidRPr="00E65D00">
        <w:rPr>
          <w:sz w:val="22"/>
          <w:szCs w:val="22"/>
        </w:rPr>
        <w:t>pozastaví</w:t>
      </w:r>
      <w:ins w:id="6" w:author="Autor">
        <w:r w:rsidR="00D53920">
          <w:rPr>
            <w:sz w:val="22"/>
            <w:szCs w:val="22"/>
          </w:rPr>
          <w:t xml:space="preserve">, pričom </w:t>
        </w:r>
      </w:ins>
      <w:del w:id="7" w:author="Autor">
        <w:r w:rsidR="008E3322" w:rsidRPr="00E65D00" w:rsidDel="00D53920">
          <w:rPr>
            <w:sz w:val="22"/>
            <w:szCs w:val="22"/>
          </w:rPr>
          <w:delText xml:space="preserve"> </w:delText>
        </w:r>
        <w:r w:rsidRPr="00E65D00" w:rsidDel="00D53920">
          <w:rPr>
            <w:sz w:val="22"/>
            <w:szCs w:val="22"/>
          </w:rPr>
          <w:delText>alebo</w:delText>
        </w:r>
        <w:r w:rsidR="00743E98" w:rsidRPr="00E65D00" w:rsidDel="00D53920">
          <w:rPr>
            <w:sz w:val="22"/>
            <w:szCs w:val="22"/>
          </w:rPr>
          <w:delText xml:space="preserve"> </w:delText>
        </w:r>
      </w:del>
      <w:r w:rsidR="00743E98" w:rsidRPr="00E65D00">
        <w:rPr>
          <w:sz w:val="22"/>
          <w:szCs w:val="22"/>
        </w:rPr>
        <w:t xml:space="preserve">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ins w:id="8" w:author="Autor">
        <w:r w:rsidR="00D53920">
          <w:rPr>
            <w:sz w:val="22"/>
            <w:szCs w:val="22"/>
          </w:rPr>
          <w:t xml:space="preserve">môže časť nárokovaných výdavkov, u ktorých je potrebné pokračovať v kontrole, </w:t>
        </w:r>
      </w:ins>
      <w:r w:rsidR="00B0411F" w:rsidRPr="00E65D00">
        <w:rPr>
          <w:sz w:val="22"/>
          <w:szCs w:val="22"/>
        </w:rPr>
        <w:t>vyčlen</w:t>
      </w:r>
      <w:ins w:id="9" w:author="Autor">
        <w:r w:rsidR="00D53920">
          <w:rPr>
            <w:sz w:val="22"/>
            <w:szCs w:val="22"/>
          </w:rPr>
          <w:t>iť, a to</w:t>
        </w:r>
      </w:ins>
      <w:del w:id="10" w:author="Autor">
        <w:r w:rsidR="00B0411F" w:rsidRPr="00E65D00" w:rsidDel="00D53920">
          <w:rPr>
            <w:sz w:val="22"/>
            <w:szCs w:val="22"/>
          </w:rPr>
          <w:delText>í časť deklarovaných výdavkov</w:delText>
        </w:r>
        <w:r w:rsidR="00907BD9" w:rsidDel="00D53920">
          <w:rPr>
            <w:sz w:val="22"/>
            <w:szCs w:val="22"/>
          </w:rPr>
          <w:delText>,</w:delText>
        </w:r>
        <w:r w:rsidR="00B0411F" w:rsidRPr="00E65D00" w:rsidDel="00D53920">
          <w:rPr>
            <w:sz w:val="22"/>
            <w:szCs w:val="22"/>
          </w:rPr>
          <w:delText xml:space="preserve"> </w:delText>
        </w:r>
        <w:r w:rsidR="00E430F7" w:rsidDel="00D53920">
          <w:rPr>
            <w:sz w:val="22"/>
            <w:szCs w:val="22"/>
          </w:rPr>
          <w:delText xml:space="preserve">u ktorých je potrebné pokračovať v </w:delText>
        </w:r>
        <w:r w:rsidR="00B0411F" w:rsidRPr="00E65D00" w:rsidDel="00D53920">
          <w:rPr>
            <w:sz w:val="22"/>
            <w:szCs w:val="22"/>
          </w:rPr>
          <w:delText>kontrol</w:delText>
        </w:r>
        <w:r w:rsidR="00E430F7" w:rsidDel="00D53920">
          <w:rPr>
            <w:sz w:val="22"/>
            <w:szCs w:val="22"/>
          </w:rPr>
          <w:delText>e</w:delText>
        </w:r>
        <w:r w:rsidRPr="00E65D00" w:rsidDel="00D53920">
          <w:rPr>
            <w:sz w:val="22"/>
            <w:szCs w:val="22"/>
          </w:rPr>
          <w:delText>, a to</w:delText>
        </w:r>
      </w:del>
      <w:r w:rsidRPr="00E65D00">
        <w:rPr>
          <w:sz w:val="22"/>
          <w:szCs w:val="22"/>
        </w:rPr>
        <w:t xml:space="preserve"> v lehotách určených Systémom finančného riadenia</w:t>
      </w:r>
      <w:ins w:id="11" w:author="Autor">
        <w:r w:rsidR="00D53920">
          <w:rPr>
            <w:sz w:val="22"/>
            <w:szCs w:val="22"/>
          </w:rPr>
          <w:t xml:space="preserve">, resp. vo Výnimke zo Systému finančného riadenia štrukturálnych fondov, Kohézneho fondu a Európskeho námorného a rybárskeho fondu na programové obdobie 2014 – 2020 zo dňa </w:t>
        </w:r>
        <w:commentRangeStart w:id="12"/>
        <w:r w:rsidR="00D53920">
          <w:rPr>
            <w:sz w:val="22"/>
            <w:szCs w:val="22"/>
          </w:rPr>
          <w:t>...</w:t>
        </w:r>
        <w:r w:rsidR="00AA0D2E">
          <w:rPr>
            <w:sz w:val="22"/>
            <w:szCs w:val="22"/>
          </w:rPr>
          <w:t xml:space="preserve"> </w:t>
        </w:r>
        <w:commentRangeEnd w:id="12"/>
        <w:r w:rsidR="00AA0D2E">
          <w:rPr>
            <w:rStyle w:val="Odkaznakomentr"/>
            <w:rFonts w:eastAsia="Times New Roman"/>
            <w:lang w:val="x-none" w:eastAsia="x-none"/>
          </w:rPr>
          <w:commentReference w:id="12"/>
        </w:r>
        <w:r w:rsidR="00D53920">
          <w:rPr>
            <w:sz w:val="22"/>
            <w:szCs w:val="22"/>
          </w:rPr>
          <w:t>(ďalej ako „Výnimka“)</w:t>
        </w:r>
      </w:ins>
      <w:r w:rsidRPr="00E65D00">
        <w:rPr>
          <w:sz w:val="22"/>
          <w:szCs w:val="22"/>
        </w:rPr>
        <w:t xml:space="preserve">.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1B83B16F" w:rsidR="006B7FCA" w:rsidRPr="00F05C74" w:rsidRDefault="006B7FCA" w:rsidP="006B7FCA">
      <w:pPr>
        <w:pStyle w:val="Odsekzoznamu1"/>
        <w:numPr>
          <w:ilvl w:val="0"/>
          <w:numId w:val="58"/>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xml:space="preserve">) obsahuje výdavky, ktoré sú predmetom Prebiehajúceho skúmania, Poskytovateľ môže pozastaviť schvaľovanie </w:t>
      </w:r>
      <w:proofErr w:type="spellStart"/>
      <w:r w:rsidRPr="00F05C74">
        <w:rPr>
          <w:sz w:val="22"/>
          <w:szCs w:val="22"/>
        </w:rPr>
        <w:t>dotknutných</w:t>
      </w:r>
      <w:proofErr w:type="spellEnd"/>
      <w:r w:rsidRPr="00F05C74">
        <w:rPr>
          <w:sz w:val="22"/>
          <w:szCs w:val="22"/>
        </w:rPr>
        <w:t xml:space="preserve"> výdavkov až do času ukončenia</w:t>
      </w:r>
      <w:ins w:id="13" w:author="Autor">
        <w:r w:rsidR="00811455">
          <w:rPr>
            <w:sz w:val="22"/>
            <w:szCs w:val="22"/>
          </w:rPr>
          <w:t xml:space="preserve"> Prebiehajúceho</w:t>
        </w:r>
      </w:ins>
      <w:r w:rsidRPr="00F05C74">
        <w:rPr>
          <w:sz w:val="22"/>
          <w:szCs w:val="22"/>
        </w:rPr>
        <w:t xml:space="preserve">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w:t>
      </w:r>
      <w:ins w:id="14" w:author="Autor">
        <w:r w:rsidR="00811455">
          <w:rPr>
            <w:sz w:val="22"/>
            <w:szCs w:val="22"/>
          </w:rPr>
          <w:t>Prebiehajúce</w:t>
        </w:r>
        <w:r w:rsidR="00162742">
          <w:rPr>
            <w:sz w:val="22"/>
            <w:szCs w:val="22"/>
          </w:rPr>
          <w:t>ho</w:t>
        </w:r>
        <w:r w:rsidR="00811455">
          <w:rPr>
            <w:sz w:val="22"/>
            <w:szCs w:val="22"/>
          </w:rPr>
          <w:t xml:space="preserve"> </w:t>
        </w:r>
      </w:ins>
      <w:r w:rsidRPr="00F05C74">
        <w:rPr>
          <w:sz w:val="22"/>
          <w:szCs w:val="22"/>
        </w:rPr>
        <w:t xml:space="preserve">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2E644B50"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w:t>
      </w:r>
      <w:r w:rsidRPr="00E65D00">
        <w:rPr>
          <w:sz w:val="22"/>
          <w:szCs w:val="22"/>
        </w:rPr>
        <w:lastRenderedPageBreak/>
        <w:t xml:space="preserve">o platbu </w:t>
      </w:r>
      <w:r w:rsidR="00193AC2" w:rsidRPr="00E65D00">
        <w:rPr>
          <w:sz w:val="22"/>
          <w:szCs w:val="22"/>
        </w:rPr>
        <w:t xml:space="preserve">(poskytnutie zálohovej platby) </w:t>
      </w:r>
      <w:r w:rsidRPr="00E65D00">
        <w:rPr>
          <w:sz w:val="22"/>
          <w:szCs w:val="22"/>
        </w:rPr>
        <w:t xml:space="preserve">predkladá Prijímateľ v EUR. </w:t>
      </w:r>
      <w:ins w:id="15" w:author="Autor">
        <w:r w:rsidR="00534143">
          <w:rPr>
            <w:sz w:val="22"/>
            <w:szCs w:val="22"/>
          </w:rPr>
          <w:t>V súlade s</w:t>
        </w:r>
        <w:r w:rsidR="001B5BDF">
          <w:rPr>
            <w:sz w:val="22"/>
            <w:szCs w:val="22"/>
          </w:rPr>
          <w:t>o</w:t>
        </w:r>
        <w:r w:rsidR="00534143">
          <w:rPr>
            <w:sz w:val="22"/>
            <w:szCs w:val="22"/>
          </w:rPr>
          <w:t xml:space="preserve">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 </w:t>
        </w:r>
      </w:ins>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460E8648"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w:t>
      </w:r>
      <w:del w:id="16" w:author="Autor">
        <w:r w:rsidRPr="00E65D00" w:rsidDel="00D54427">
          <w:rPr>
            <w:sz w:val="22"/>
            <w:szCs w:val="22"/>
          </w:rPr>
          <w:delText xml:space="preserve">40 % </w:delText>
        </w:r>
        <w:bookmarkStart w:id="17" w:name="OLE_LINK3"/>
        <w:r w:rsidRPr="00E65D00" w:rsidDel="00D54427">
          <w:rPr>
            <w:sz w:val="22"/>
            <w:szCs w:val="22"/>
          </w:rPr>
          <w:delText>z relevantnej časti rozpočtu Projektu zodpovedajúcim 12 mesiacov Realizácie aktivít Projektu z prostriedkov zodpovedajúcich podielu prostriedkov EÚ a štátneho rozpočtu SR na spolufinancovanie</w:delText>
        </w:r>
      </w:del>
      <w:bookmarkEnd w:id="17"/>
      <w:ins w:id="18" w:author="Autor">
        <w:r w:rsidR="00D54427">
          <w:rPr>
            <w:sz w:val="22"/>
            <w:szCs w:val="22"/>
          </w:rPr>
          <w:t xml:space="preserve">stanovenej vo Výnimke. V zmysle uvedenej výnimky sa maximálna výška zálohovej platby vypočíta ako </w:t>
        </w:r>
        <w:commentRangeStart w:id="19"/>
        <w:r w:rsidR="00D54427">
          <w:rPr>
            <w:sz w:val="22"/>
            <w:szCs w:val="22"/>
          </w:rPr>
          <w:t xml:space="preserve">....% </w:t>
        </w:r>
        <w:commentRangeEnd w:id="19"/>
        <w:r w:rsidR="00D54427">
          <w:rPr>
            <w:rStyle w:val="Odkaznakomentr"/>
            <w:rFonts w:eastAsia="Times New Roman"/>
            <w:lang w:val="x-none" w:eastAsia="x-none"/>
          </w:rPr>
          <w:commentReference w:id="19"/>
        </w:r>
        <w:r w:rsidR="00D54427">
          <w:rPr>
            <w:sz w:val="22"/>
            <w:szCs w:val="22"/>
          </w:rPr>
          <w:t>z celkového nenávratného finančného príspevku zníženého o už poskytnutú časť nenávratného finančného príspevku systémom refundácie.</w:t>
        </w:r>
      </w:ins>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5E32E9DE"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w:t>
      </w:r>
      <w:del w:id="20" w:author="Autor">
        <w:r w:rsidR="00A91910" w:rsidRPr="00E65D00" w:rsidDel="000909B4">
          <w:rPr>
            <w:sz w:val="22"/>
            <w:szCs w:val="22"/>
          </w:rPr>
          <w:delText>9</w:delText>
        </w:r>
      </w:del>
      <w:ins w:id="21" w:author="Autor">
        <w:r w:rsidR="000909B4">
          <w:rPr>
            <w:sz w:val="22"/>
            <w:szCs w:val="22"/>
          </w:rPr>
          <w:t>12</w:t>
        </w:r>
      </w:ins>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4C798753"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del w:id="22" w:author="Autor">
        <w:r w:rsidR="00205F39" w:rsidRPr="00E65D00" w:rsidDel="000909B4">
          <w:rPr>
            <w:sz w:val="22"/>
            <w:szCs w:val="22"/>
          </w:rPr>
          <w:delText>9</w:delText>
        </w:r>
      </w:del>
      <w:ins w:id="23" w:author="Autor">
        <w:r w:rsidR="000909B4">
          <w:rPr>
            <w:sz w:val="22"/>
            <w:szCs w:val="22"/>
          </w:rPr>
          <w:t>12</w:t>
        </w:r>
      </w:ins>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D73AA0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ins w:id="24" w:author="Autor">
        <w:r w:rsidR="000909B4">
          <w:rPr>
            <w:sz w:val="22"/>
            <w:szCs w:val="22"/>
          </w:rPr>
          <w:t>, ak nie je dohodnuté inak</w:t>
        </w:r>
      </w:ins>
      <w:r w:rsidRPr="00E65D00">
        <w:rPr>
          <w:sz w:val="22"/>
          <w:szCs w:val="22"/>
        </w:rPr>
        <w:t>.</w:t>
      </w:r>
    </w:p>
    <w:p w14:paraId="7462A40B" w14:textId="77777777" w:rsidR="00A91910" w:rsidRPr="00E65D00" w:rsidRDefault="00A91910" w:rsidP="007510D9">
      <w:pPr>
        <w:pStyle w:val="Odsekzoznamu1"/>
        <w:spacing w:line="276" w:lineRule="auto"/>
        <w:rPr>
          <w:sz w:val="22"/>
          <w:szCs w:val="22"/>
        </w:rPr>
      </w:pPr>
    </w:p>
    <w:p w14:paraId="073C285F" w14:textId="7CAEC214"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Ak predchádzajúca zálohová platba nebola poskytnutá v maximálnej možnej výške, Prijímateľ môže požiadať o ďalšiu zálohovú platbu vo výške súčtu Certifikačným orgánom schválenej </w:t>
      </w:r>
      <w:r w:rsidRPr="00E65D00">
        <w:rPr>
          <w:sz w:val="22"/>
          <w:szCs w:val="22"/>
        </w:rPr>
        <w:lastRenderedPageBreak/>
        <w:t xml:space="preserve">výšky NFP a sumy rovnajúcej sa rozdielu maximálnej výšky zálohovej platby a predchádzajúcej poskytnutej zálohovej platby. Súčet týchto prostriedkov, a teda výška možnej zálohovej platby, je maximálne </w:t>
      </w:r>
      <w:commentRangeStart w:id="25"/>
      <w:del w:id="26" w:author="Autor">
        <w:r w:rsidRPr="00E65D00" w:rsidDel="000909B4">
          <w:rPr>
            <w:sz w:val="22"/>
            <w:szCs w:val="22"/>
          </w:rPr>
          <w:delText>40 % relevantnej časti rozpočtu Projektu zodpovedajúcim 12 mesiacom Realizácie aktivít Projektu</w:delText>
        </w:r>
      </w:del>
      <w:ins w:id="27" w:author="Autor">
        <w:r w:rsidR="000909B4">
          <w:rPr>
            <w:sz w:val="22"/>
            <w:szCs w:val="22"/>
          </w:rPr>
          <w:t>....%</w:t>
        </w:r>
        <w:commentRangeEnd w:id="25"/>
        <w:r w:rsidR="000909B4">
          <w:rPr>
            <w:rStyle w:val="Odkaznakomentr"/>
            <w:rFonts w:eastAsia="Times New Roman"/>
            <w:lang w:val="x-none" w:eastAsia="x-none"/>
          </w:rPr>
          <w:commentReference w:id="25"/>
        </w:r>
        <w:r w:rsidR="000909B4">
          <w:rPr>
            <w:sz w:val="22"/>
            <w:szCs w:val="22"/>
          </w:rPr>
          <w:t xml:space="preserve"> z celkového nenávratného finančného príspevku zníženého o už poskytnutú časť NFP systémom refundácie</w:t>
        </w:r>
      </w:ins>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2081FA98"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pred uplynutím príslušnej </w:t>
      </w:r>
      <w:del w:id="28" w:author="Autor">
        <w:r w:rsidRPr="00E65D00" w:rsidDel="000909B4">
          <w:rPr>
            <w:sz w:val="22"/>
            <w:szCs w:val="22"/>
          </w:rPr>
          <w:delText>9</w:delText>
        </w:r>
      </w:del>
      <w:ins w:id="29" w:author="Autor">
        <w:r w:rsidR="000909B4">
          <w:rPr>
            <w:sz w:val="22"/>
            <w:szCs w:val="22"/>
          </w:rPr>
          <w:t>12</w:t>
        </w:r>
      </w:ins>
      <w:r w:rsidRPr="00E65D00">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w:t>
      </w:r>
      <w:del w:id="30" w:author="Autor">
        <w:r w:rsidRPr="00E65D00" w:rsidDel="000909B4">
          <w:rPr>
            <w:sz w:val="22"/>
            <w:szCs w:val="22"/>
          </w:rPr>
          <w:delText>9</w:delText>
        </w:r>
      </w:del>
      <w:ins w:id="31" w:author="Autor">
        <w:r w:rsidR="000909B4">
          <w:rPr>
            <w:sz w:val="22"/>
            <w:szCs w:val="22"/>
          </w:rPr>
          <w:t>12</w:t>
        </w:r>
      </w:ins>
      <w:r w:rsidRPr="00E65D00">
        <w:rPr>
          <w:sz w:val="22"/>
          <w:szCs w:val="22"/>
        </w:rPr>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23CBFE1F"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del w:id="32" w:author="Autor">
        <w:r w:rsidRPr="00E65D00" w:rsidDel="000909B4">
          <w:rPr>
            <w:sz w:val="22"/>
            <w:szCs w:val="22"/>
          </w:rPr>
          <w:delText>9</w:delText>
        </w:r>
      </w:del>
      <w:ins w:id="33" w:author="Autor">
        <w:r w:rsidR="000909B4">
          <w:rPr>
            <w:sz w:val="22"/>
            <w:szCs w:val="22"/>
          </w:rPr>
          <w:t>12</w:t>
        </w:r>
      </w:ins>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w:t>
      </w:r>
      <w:del w:id="34" w:author="Autor">
        <w:r w:rsidRPr="00E65D00" w:rsidDel="00966219">
          <w:rPr>
            <w:sz w:val="22"/>
            <w:szCs w:val="22"/>
          </w:rPr>
          <w:delText>9</w:delText>
        </w:r>
      </w:del>
      <w:ins w:id="35" w:author="Autor">
        <w:r w:rsidR="00966219">
          <w:rPr>
            <w:sz w:val="22"/>
            <w:szCs w:val="22"/>
          </w:rPr>
          <w:t>12</w:t>
        </w:r>
      </w:ins>
      <w:r w:rsidRPr="00E65D00">
        <w:rPr>
          <w:sz w:val="22"/>
          <w:szCs w:val="22"/>
        </w:rPr>
        <w:t xml:space="preserve">-mesačnej lehoty vrátiť sumu nezúčtovaného rozdielu na účet určený Poskytovateľom. Ak Prijímateľ nevráti sumu nezúčtovaného rozdielu podľa predchádzajúcej vety, okrem povinnosti vrátenia tejto sumy sa Prijímateľovi </w:t>
      </w:r>
      <w:commentRangeStart w:id="36"/>
      <w:r w:rsidRPr="00E65D00">
        <w:rPr>
          <w:sz w:val="22"/>
          <w:szCs w:val="22"/>
        </w:rPr>
        <w:t xml:space="preserve">o túto sumu zároveň znižuje NFP ako celok; </w:t>
      </w:r>
      <w:commentRangeEnd w:id="36"/>
      <w:r w:rsidRPr="00E65D00">
        <w:rPr>
          <w:rStyle w:val="Odkaznakomentr"/>
          <w:rFonts w:ascii="Calibri" w:hAnsi="Calibri"/>
          <w:sz w:val="22"/>
          <w:szCs w:val="22"/>
          <w:lang w:eastAsia="en-US"/>
        </w:rPr>
        <w:commentReference w:id="36"/>
      </w:r>
      <w:r w:rsidRPr="00E65D00">
        <w:rPr>
          <w:sz w:val="22"/>
          <w:szCs w:val="22"/>
        </w:rPr>
        <w:t xml:space="preserve">podrobnosti sú upravené v príslušnej kapitole Systému finančného riadenia. </w:t>
      </w:r>
    </w:p>
    <w:p w14:paraId="0413EDDC" w14:textId="77777777" w:rsidR="00244DBA" w:rsidRPr="00E65D00" w:rsidRDefault="00244DBA" w:rsidP="006B7FCA">
      <w:pPr>
        <w:pStyle w:val="Odsekzoznamu"/>
        <w:rPr>
          <w:sz w:val="22"/>
          <w:szCs w:val="22"/>
        </w:rPr>
      </w:pPr>
    </w:p>
    <w:p w14:paraId="0B98C560" w14:textId="0E2BDB12"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 xml:space="preserve">až po uplynutí </w:t>
      </w:r>
      <w:del w:id="37" w:author="Autor">
        <w:r w:rsidRPr="002743C2" w:rsidDel="00966219">
          <w:rPr>
            <w:sz w:val="22"/>
            <w:szCs w:val="22"/>
          </w:rPr>
          <w:delText>9</w:delText>
        </w:r>
      </w:del>
      <w:ins w:id="38" w:author="Autor">
        <w:r w:rsidR="00966219">
          <w:rPr>
            <w:sz w:val="22"/>
            <w:szCs w:val="22"/>
          </w:rPr>
          <w:t>12</w:t>
        </w:r>
      </w:ins>
      <w:r w:rsidRPr="002743C2">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39"/>
      <w:r w:rsidRPr="00E65D00">
        <w:rPr>
          <w:sz w:val="22"/>
          <w:szCs w:val="22"/>
        </w:rPr>
        <w:t>o túto sumu zároveň znižuje Prijímateľovi NFP ako celok</w:t>
      </w:r>
      <w:commentRangeEnd w:id="39"/>
      <w:r w:rsidRPr="00E65D00">
        <w:rPr>
          <w:rStyle w:val="Odkaznakomentr"/>
          <w:rFonts w:ascii="Calibri" w:hAnsi="Calibri"/>
          <w:sz w:val="22"/>
          <w:szCs w:val="22"/>
          <w:lang w:eastAsia="en-US"/>
        </w:rPr>
        <w:commentReference w:id="39"/>
      </w:r>
      <w:r w:rsidRPr="00E65D00">
        <w:rPr>
          <w:sz w:val="22"/>
          <w:szCs w:val="22"/>
        </w:rPr>
        <w:t>; 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w:t>
      </w:r>
      <w:r w:rsidR="00F07031" w:rsidRPr="00F05C74">
        <w:rPr>
          <w:sz w:val="22"/>
          <w:szCs w:val="22"/>
          <w:lang w:eastAsia="en-US"/>
        </w:rPr>
        <w:t xml:space="preserve">kontrole a audite </w:t>
      </w:r>
      <w:r w:rsidRPr="00F05C74">
        <w:rPr>
          <w:sz w:val="22"/>
          <w:szCs w:val="22"/>
        </w:rPr>
        <w:t xml:space="preserve">a článku </w:t>
      </w:r>
      <w:r w:rsidR="00244DBA"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E95A3E"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w:t>
      </w:r>
      <w:r w:rsidR="00850C22"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5FB5B3E4"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ins w:id="40" w:author="Autor">
        <w:r w:rsidR="00124F44">
          <w:rPr>
            <w:sz w:val="22"/>
            <w:szCs w:val="22"/>
          </w:rPr>
          <w:t xml:space="preserve"> alebo </w:t>
        </w:r>
      </w:ins>
      <w:del w:id="41" w:author="Autor">
        <w:r w:rsidR="00E95A3E" w:rsidRPr="00E65D00" w:rsidDel="00124F44">
          <w:rPr>
            <w:sz w:val="22"/>
            <w:szCs w:val="22"/>
          </w:rPr>
          <w:delText xml:space="preserve">, </w:delText>
        </w:r>
      </w:del>
      <w:r w:rsidR="00E95A3E" w:rsidRPr="00E65D00">
        <w:rPr>
          <w:sz w:val="22"/>
          <w:szCs w:val="22"/>
        </w:rPr>
        <w:t>pozastaví</w:t>
      </w:r>
      <w:ins w:id="42" w:author="Autor">
        <w:r w:rsidR="00124F44">
          <w:rPr>
            <w:sz w:val="22"/>
            <w:szCs w:val="22"/>
          </w:rPr>
          <w:t>, pričom</w:t>
        </w:r>
      </w:ins>
      <w:del w:id="43" w:author="Autor">
        <w:r w:rsidRPr="00E65D00" w:rsidDel="00124F44">
          <w:rPr>
            <w:sz w:val="22"/>
            <w:szCs w:val="22"/>
          </w:rPr>
          <w:delText xml:space="preserve"> alebo</w:delText>
        </w:r>
      </w:del>
      <w:r w:rsidRPr="00E65D00">
        <w:rPr>
          <w:sz w:val="22"/>
          <w:szCs w:val="22"/>
        </w:rPr>
        <w:t xml:space="preserve"> </w:t>
      </w:r>
      <w:r w:rsidR="00492EF4" w:rsidRPr="00E65D00">
        <w:rPr>
          <w:sz w:val="22"/>
          <w:szCs w:val="22"/>
        </w:rPr>
        <w:t xml:space="preserve">zo Žiadosti o platbu (zúčtovanie zálohovej platby) </w:t>
      </w:r>
      <w:ins w:id="44" w:author="Autor">
        <w:r w:rsidR="00124F44">
          <w:rPr>
            <w:sz w:val="22"/>
            <w:szCs w:val="22"/>
          </w:rPr>
          <w:t xml:space="preserve">môže časť nárokovaných výdavkov, u ktorých je potrebné </w:t>
        </w:r>
        <w:r w:rsidR="00124F44">
          <w:rPr>
            <w:sz w:val="22"/>
            <w:szCs w:val="22"/>
          </w:rPr>
          <w:lastRenderedPageBreak/>
          <w:t xml:space="preserve">pokračovať v kontrole, </w:t>
        </w:r>
      </w:ins>
      <w:r w:rsidR="00BF0C28" w:rsidRPr="00E65D00">
        <w:rPr>
          <w:sz w:val="22"/>
          <w:szCs w:val="22"/>
        </w:rPr>
        <w:t>vyčlen</w:t>
      </w:r>
      <w:ins w:id="45" w:author="Autor">
        <w:r w:rsidR="00124F44">
          <w:rPr>
            <w:sz w:val="22"/>
            <w:szCs w:val="22"/>
          </w:rPr>
          <w:t>iť</w:t>
        </w:r>
      </w:ins>
      <w:del w:id="46" w:author="Autor">
        <w:r w:rsidR="00BF0C28" w:rsidRPr="00E65D00" w:rsidDel="00124F44">
          <w:rPr>
            <w:sz w:val="22"/>
            <w:szCs w:val="22"/>
          </w:rPr>
          <w:delText>í</w:delText>
        </w:r>
        <w:r w:rsidR="00BF0C28" w:rsidRPr="00E65D00" w:rsidDel="00B24683">
          <w:rPr>
            <w:sz w:val="22"/>
            <w:szCs w:val="22"/>
          </w:rPr>
          <w:delText xml:space="preserve"> časť </w:delText>
        </w:r>
        <w:r w:rsidR="00BF0C28" w:rsidRPr="00E65D00" w:rsidDel="00124F44">
          <w:rPr>
            <w:sz w:val="22"/>
            <w:szCs w:val="22"/>
          </w:rPr>
          <w:delText>deklarovaných</w:delText>
        </w:r>
        <w:r w:rsidR="00BF0C28" w:rsidRPr="00E65D00" w:rsidDel="00B24683">
          <w:rPr>
            <w:sz w:val="22"/>
            <w:szCs w:val="22"/>
          </w:rPr>
          <w:delText xml:space="preserve"> výdavkov</w:delText>
        </w:r>
      </w:del>
      <w:r w:rsidR="00C05BE1">
        <w:rPr>
          <w:sz w:val="22"/>
          <w:szCs w:val="22"/>
        </w:rPr>
        <w:t xml:space="preserve">, </w:t>
      </w:r>
      <w:del w:id="47" w:author="Autor">
        <w:r w:rsidR="00C05BE1" w:rsidDel="00124F44">
          <w:rPr>
            <w:sz w:val="22"/>
            <w:szCs w:val="22"/>
          </w:rPr>
          <w:delText>u</w:delText>
        </w:r>
        <w:r w:rsidR="00E430F7" w:rsidDel="00124F44">
          <w:rPr>
            <w:sz w:val="22"/>
            <w:szCs w:val="22"/>
          </w:rPr>
          <w:delText xml:space="preserve"> ktorých je potrebné pokračovať v </w:delText>
        </w:r>
        <w:r w:rsidR="00BF0C28" w:rsidRPr="00E65D00" w:rsidDel="00124F44">
          <w:rPr>
            <w:sz w:val="22"/>
            <w:szCs w:val="22"/>
          </w:rPr>
          <w:delText>kontrol</w:delText>
        </w:r>
        <w:r w:rsidR="00E430F7" w:rsidDel="00124F44">
          <w:rPr>
            <w:sz w:val="22"/>
            <w:szCs w:val="22"/>
          </w:rPr>
          <w:delText>e</w:delText>
        </w:r>
        <w:r w:rsidRPr="00E65D00" w:rsidDel="00124F44">
          <w:rPr>
            <w:sz w:val="22"/>
            <w:szCs w:val="22"/>
          </w:rPr>
          <w:delText>, a</w:delText>
        </w:r>
      </w:del>
      <w:ins w:id="48" w:author="Autor">
        <w:r w:rsidR="00124F44">
          <w:rPr>
            <w:sz w:val="22"/>
            <w:szCs w:val="22"/>
          </w:rPr>
          <w:t>a</w:t>
        </w:r>
      </w:ins>
      <w:r w:rsidRPr="00E65D00">
        <w:rPr>
          <w:sz w:val="22"/>
          <w:szCs w:val="22"/>
        </w:rPr>
        <w:t> to v lehotách určených Systémom finančného riadenia</w:t>
      </w:r>
      <w:ins w:id="49" w:author="Autor">
        <w:r w:rsidR="00124F44">
          <w:rPr>
            <w:sz w:val="22"/>
            <w:szCs w:val="22"/>
          </w:rPr>
          <w:t>, resp. vo Výnimke</w:t>
        </w:r>
      </w:ins>
      <w:r w:rsidRPr="00E65D0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Pr="00F05C74"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w:t>
      </w:r>
      <w:r w:rsidR="00F11CEE" w:rsidRPr="00F05C74">
        <w:rPr>
          <w:sz w:val="22"/>
          <w:szCs w:val="22"/>
        </w:rPr>
        <w:t xml:space="preserve">aktivít Projektu plní funkciu Žiadosti o platbu (s príznakom záverečná). </w:t>
      </w:r>
    </w:p>
    <w:p w14:paraId="154C0CB1" w14:textId="77777777" w:rsidR="00D57DAC" w:rsidRPr="00F05C74" w:rsidRDefault="00D57DAC" w:rsidP="00D57DAC">
      <w:pPr>
        <w:pStyle w:val="Odsekzoznamu"/>
        <w:rPr>
          <w:sz w:val="22"/>
          <w:szCs w:val="22"/>
        </w:rPr>
      </w:pPr>
    </w:p>
    <w:p w14:paraId="34ACE442" w14:textId="77777777" w:rsidR="00DE0FA6" w:rsidRDefault="006B7FCA" w:rsidP="00DE0FA6">
      <w:pPr>
        <w:pStyle w:val="Odsekzoznamu1"/>
        <w:numPr>
          <w:ilvl w:val="0"/>
          <w:numId w:val="59"/>
        </w:numPr>
        <w:spacing w:line="276" w:lineRule="auto"/>
        <w:ind w:left="567" w:hanging="567"/>
        <w:jc w:val="both"/>
        <w:rPr>
          <w:ins w:id="50" w:author="Autor"/>
          <w:sz w:val="22"/>
          <w:szCs w:val="22"/>
        </w:rPr>
      </w:pPr>
      <w:r w:rsidRPr="00F05C74">
        <w:rPr>
          <w:sz w:val="22"/>
          <w:szCs w:val="22"/>
        </w:rPr>
        <w:t xml:space="preserve">Ak Žiadosť o platbu (zúčtovanie zálohovej platby) obsahuje výdavky, ktoré sú predmetom Prebiehajúceho skúmania, Poskytovateľ pozastaví schvaľovanie dotknutých výdavkov až do času ukončenia </w:t>
      </w:r>
      <w:ins w:id="51" w:author="Autor">
        <w:r w:rsidR="00DE0FA6">
          <w:rPr>
            <w:sz w:val="22"/>
            <w:szCs w:val="22"/>
          </w:rPr>
          <w:t xml:space="preserve">Prebiehajúceho </w:t>
        </w:r>
      </w:ins>
      <w:r w:rsidRPr="00F05C74">
        <w:rPr>
          <w:sz w:val="22"/>
          <w:szCs w:val="22"/>
        </w:rPr>
        <w:t xml:space="preserve">skúmania. </w:t>
      </w:r>
    </w:p>
    <w:p w14:paraId="67BD8B72" w14:textId="77777777" w:rsidR="00DE0FA6" w:rsidRDefault="00DE0FA6" w:rsidP="00DE0FA6">
      <w:pPr>
        <w:pStyle w:val="Odsekzoznamu"/>
        <w:rPr>
          <w:ins w:id="52" w:author="Autor"/>
          <w:sz w:val="22"/>
          <w:szCs w:val="22"/>
        </w:rPr>
      </w:pPr>
    </w:p>
    <w:p w14:paraId="3C6F846F" w14:textId="6EAFA85F" w:rsidR="000150E8" w:rsidRDefault="00DE0FA6" w:rsidP="000150E8">
      <w:pPr>
        <w:pStyle w:val="Odsekzoznamu1"/>
        <w:numPr>
          <w:ilvl w:val="0"/>
          <w:numId w:val="59"/>
        </w:numPr>
        <w:spacing w:line="276" w:lineRule="auto"/>
        <w:ind w:left="567" w:hanging="567"/>
        <w:jc w:val="both"/>
        <w:rPr>
          <w:ins w:id="53" w:author="Autor"/>
          <w:sz w:val="22"/>
          <w:szCs w:val="22"/>
        </w:rPr>
      </w:pPr>
      <w:commentRangeStart w:id="54"/>
      <w:ins w:id="55" w:author="Autor">
        <w:r w:rsidRPr="00D05B8C">
          <w:rPr>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r w:rsidRPr="00D05B8C" w:rsidDel="00987997">
          <w:rPr>
            <w:sz w:val="22"/>
            <w:szCs w:val="22"/>
          </w:rPr>
          <w:t xml:space="preserve"> </w:t>
        </w:r>
        <w:r w:rsidR="000150E8">
          <w:rPr>
            <w:sz w:val="22"/>
            <w:szCs w:val="22"/>
          </w:rPr>
          <w:t>Postup podľa predchádzajúcej vety je časovo obmedzený na platnosť udelenej Výnimky.</w:t>
        </w:r>
        <w:commentRangeEnd w:id="54"/>
        <w:r w:rsidR="000150E8">
          <w:rPr>
            <w:rStyle w:val="Odkaznakomentr"/>
            <w:rFonts w:eastAsia="Times New Roman"/>
            <w:lang w:val="x-none" w:eastAsia="x-none"/>
          </w:rPr>
          <w:commentReference w:id="54"/>
        </w:r>
      </w:ins>
    </w:p>
    <w:p w14:paraId="7AFC944B" w14:textId="47E9D084" w:rsidR="00DE0FA6" w:rsidRPr="00D05B8C" w:rsidRDefault="000150E8" w:rsidP="000150E8">
      <w:pPr>
        <w:pStyle w:val="Odsekzoznamu1"/>
        <w:spacing w:line="276" w:lineRule="auto"/>
        <w:ind w:left="567"/>
        <w:jc w:val="both"/>
        <w:rPr>
          <w:ins w:id="57" w:author="Autor"/>
          <w:sz w:val="22"/>
          <w:szCs w:val="22"/>
        </w:rPr>
      </w:pPr>
      <w:del w:id="58" w:author="Autor">
        <w:r w:rsidRPr="00D05B8C" w:rsidDel="000150E8">
          <w:rPr>
            <w:sz w:val="22"/>
            <w:szCs w:val="22"/>
          </w:rPr>
          <w:delText xml:space="preserve"> </w:delText>
        </w:r>
      </w:del>
    </w:p>
    <w:p w14:paraId="46D1E99F" w14:textId="77777777" w:rsidR="00DE0FA6" w:rsidRPr="00D05B8C" w:rsidRDefault="00DE0FA6" w:rsidP="00DE0FA6">
      <w:pPr>
        <w:pStyle w:val="Odsekzoznamu1"/>
        <w:numPr>
          <w:ilvl w:val="0"/>
          <w:numId w:val="59"/>
        </w:numPr>
        <w:spacing w:line="276" w:lineRule="auto"/>
        <w:ind w:left="567" w:hanging="567"/>
        <w:jc w:val="both"/>
        <w:rPr>
          <w:ins w:id="59" w:author="Autor"/>
          <w:sz w:val="22"/>
          <w:szCs w:val="22"/>
        </w:rPr>
      </w:pPr>
      <w:bookmarkStart w:id="60" w:name="_Hlk42180646"/>
      <w:ins w:id="61" w:author="Autor">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ins>
    </w:p>
    <w:bookmarkEnd w:id="60"/>
    <w:p w14:paraId="3357FAF0" w14:textId="1AA145EF" w:rsidR="006B7FCA" w:rsidRPr="00F05C74" w:rsidRDefault="006B7FCA" w:rsidP="00DE0FA6">
      <w:pPr>
        <w:pStyle w:val="Odsekzoznamu1"/>
        <w:spacing w:after="120" w:line="276" w:lineRule="auto"/>
        <w:ind w:left="0"/>
        <w:jc w:val="both"/>
        <w:rPr>
          <w:sz w:val="22"/>
          <w:szCs w:val="22"/>
        </w:rPr>
      </w:pP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lastRenderedPageBreak/>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t xml:space="preserve"> </w:t>
      </w:r>
    </w:p>
    <w:p w14:paraId="37B78506" w14:textId="76707B6B" w:rsidR="00A91910" w:rsidRPr="00F05C74"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platby na základe </w:t>
      </w:r>
      <w:r w:rsidR="00571CAF" w:rsidRPr="00F05C74">
        <w:rPr>
          <w:sz w:val="22"/>
          <w:szCs w:val="22"/>
        </w:rPr>
        <w:t>nepravých alebo nesprávnych údajov dozvie Poskytovateľ, postupuje podľa článku 10 VZP.</w:t>
      </w:r>
    </w:p>
    <w:p w14:paraId="1677009D" w14:textId="77777777" w:rsidR="00A91910" w:rsidRPr="00F05C74" w:rsidRDefault="00A91910" w:rsidP="007510D9">
      <w:pPr>
        <w:pStyle w:val="Odsekzoznamu1"/>
        <w:spacing w:after="120" w:line="276" w:lineRule="auto"/>
        <w:jc w:val="both"/>
        <w:rPr>
          <w:sz w:val="22"/>
          <w:szCs w:val="22"/>
        </w:rPr>
      </w:pPr>
    </w:p>
    <w:p w14:paraId="6E5F3ACF" w14:textId="18EF8B72" w:rsidR="00A91910" w:rsidRPr="00F05C74" w:rsidRDefault="00A91910" w:rsidP="00CF137C">
      <w:pPr>
        <w:pStyle w:val="Odsekzoznamu1"/>
        <w:numPr>
          <w:ilvl w:val="0"/>
          <w:numId w:val="60"/>
        </w:numPr>
        <w:spacing w:after="120" w:line="276" w:lineRule="auto"/>
        <w:jc w:val="both"/>
        <w:rPr>
          <w:sz w:val="22"/>
          <w:szCs w:val="22"/>
        </w:rPr>
      </w:pPr>
      <w:r w:rsidRPr="00F05C74">
        <w:rPr>
          <w:sz w:val="22"/>
          <w:szCs w:val="22"/>
        </w:rPr>
        <w:t xml:space="preserve">Poskytovateľ je povinný vykonať kontrolu Žiadosti o platbu podľa </w:t>
      </w:r>
      <w:r w:rsidR="0068717E" w:rsidRPr="00F05C74">
        <w:rPr>
          <w:sz w:val="22"/>
          <w:szCs w:val="22"/>
        </w:rPr>
        <w:t>§</w:t>
      </w:r>
      <w:r w:rsidR="00850C22" w:rsidRPr="00F05C74">
        <w:rPr>
          <w:sz w:val="22"/>
          <w:szCs w:val="22"/>
        </w:rPr>
        <w:t xml:space="preserve"> </w:t>
      </w:r>
      <w:r w:rsidR="0068717E" w:rsidRPr="00F05C74">
        <w:rPr>
          <w:sz w:val="22"/>
          <w:szCs w:val="22"/>
        </w:rPr>
        <w:t>7 a §</w:t>
      </w:r>
      <w:r w:rsidR="00850C22" w:rsidRPr="00F05C74">
        <w:rPr>
          <w:sz w:val="22"/>
          <w:szCs w:val="22"/>
        </w:rPr>
        <w:t xml:space="preserve"> </w:t>
      </w:r>
      <w:r w:rsidR="0068717E" w:rsidRPr="00F05C74">
        <w:rPr>
          <w:sz w:val="22"/>
          <w:szCs w:val="22"/>
        </w:rPr>
        <w:t xml:space="preserve">8 </w:t>
      </w:r>
      <w:r w:rsidR="00F07031" w:rsidRPr="00F05C74">
        <w:rPr>
          <w:sz w:val="22"/>
          <w:szCs w:val="22"/>
        </w:rPr>
        <w:t xml:space="preserve">zákona </w:t>
      </w:r>
      <w:r w:rsidR="00F07031" w:rsidRPr="00F05C74">
        <w:rPr>
          <w:sz w:val="22"/>
          <w:szCs w:val="22"/>
          <w:lang w:eastAsia="en-US"/>
        </w:rPr>
        <w:t xml:space="preserve">o finančnej kontrole a audite </w:t>
      </w:r>
      <w:r w:rsidRPr="00F05C74">
        <w:rPr>
          <w:sz w:val="22"/>
          <w:szCs w:val="22"/>
        </w:rPr>
        <w:t xml:space="preserve">a článku </w:t>
      </w:r>
      <w:r w:rsidR="00683C99"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D62ED2"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 relevantnými právnymi predpismi</w:t>
      </w:r>
      <w:r w:rsidR="003D3FC0" w:rsidRPr="00F05C74">
        <w:rPr>
          <w:sz w:val="22"/>
          <w:szCs w:val="22"/>
        </w:rPr>
        <w:t xml:space="preserve"> a </w:t>
      </w:r>
      <w:r w:rsidR="006B7FCA" w:rsidRPr="00F05C74">
        <w:rPr>
          <w:sz w:val="22"/>
          <w:szCs w:val="22"/>
        </w:rPr>
        <w:t>inými</w:t>
      </w:r>
      <w:r w:rsidR="003D3FC0" w:rsidRPr="00F05C74">
        <w:rPr>
          <w:sz w:val="22"/>
          <w:szCs w:val="22"/>
        </w:rPr>
        <w:t xml:space="preserve"> dokumentmi Poskytovateľa</w:t>
      </w:r>
      <w:r w:rsidR="00850C22" w:rsidRPr="00F05C74">
        <w:rPr>
          <w:sz w:val="22"/>
          <w:szCs w:val="22"/>
        </w:rPr>
        <w:t>.</w:t>
      </w:r>
    </w:p>
    <w:p w14:paraId="566004BE" w14:textId="77777777" w:rsidR="007C2BC1" w:rsidRPr="00F05C74" w:rsidRDefault="007C2BC1" w:rsidP="007510D9">
      <w:pPr>
        <w:pStyle w:val="Odsekzoznamu1"/>
        <w:spacing w:after="120" w:line="276" w:lineRule="auto"/>
        <w:jc w:val="both"/>
        <w:rPr>
          <w:sz w:val="22"/>
          <w:szCs w:val="22"/>
        </w:rPr>
      </w:pPr>
    </w:p>
    <w:p w14:paraId="3CA2DC71" w14:textId="694DCDB6" w:rsidR="00A91910" w:rsidRPr="00F05C74" w:rsidRDefault="00A91910" w:rsidP="00C31C1D">
      <w:pPr>
        <w:pStyle w:val="Odsekzoznamu1"/>
        <w:numPr>
          <w:ilvl w:val="0"/>
          <w:numId w:val="60"/>
        </w:numPr>
        <w:spacing w:before="240" w:after="120" w:line="276" w:lineRule="auto"/>
        <w:jc w:val="both"/>
        <w:rPr>
          <w:sz w:val="22"/>
          <w:szCs w:val="22"/>
        </w:rPr>
      </w:pPr>
      <w:r w:rsidRPr="00F05C74">
        <w:rPr>
          <w:sz w:val="22"/>
          <w:szCs w:val="22"/>
        </w:rPr>
        <w:t xml:space="preserve">Po vykonaní kontroly </w:t>
      </w:r>
      <w:r w:rsidR="0020157D" w:rsidRPr="00F05C74">
        <w:rPr>
          <w:sz w:val="22"/>
          <w:szCs w:val="22"/>
        </w:rPr>
        <w:t xml:space="preserve">podľa predchádzajúceho odseku </w:t>
      </w:r>
      <w:r w:rsidRPr="00F05C74">
        <w:rPr>
          <w:sz w:val="22"/>
          <w:szCs w:val="22"/>
        </w:rPr>
        <w:t>Poskytovateľ Žiadosť o platbu schváli v plnej výške, schváli v zníženej výške</w:t>
      </w:r>
      <w:r w:rsidR="00B0411F" w:rsidRPr="00F05C74">
        <w:rPr>
          <w:sz w:val="22"/>
          <w:szCs w:val="22"/>
        </w:rPr>
        <w:t>, zamietne</w:t>
      </w:r>
      <w:ins w:id="62" w:author="Autor">
        <w:r w:rsidR="00DE0FA6">
          <w:rPr>
            <w:sz w:val="22"/>
            <w:szCs w:val="22"/>
          </w:rPr>
          <w:t xml:space="preserve"> alebo</w:t>
        </w:r>
      </w:ins>
      <w:del w:id="63" w:author="Autor">
        <w:r w:rsidR="00B0411F" w:rsidRPr="00F05C74" w:rsidDel="00DE0FA6">
          <w:rPr>
            <w:sz w:val="22"/>
            <w:szCs w:val="22"/>
          </w:rPr>
          <w:delText>,</w:delText>
        </w:r>
      </w:del>
      <w:r w:rsidRPr="00F05C74">
        <w:rPr>
          <w:sz w:val="22"/>
          <w:szCs w:val="22"/>
        </w:rPr>
        <w:t xml:space="preserve"> </w:t>
      </w:r>
      <w:r w:rsidR="00DA2540" w:rsidRPr="00F05C74">
        <w:rPr>
          <w:sz w:val="22"/>
          <w:szCs w:val="22"/>
        </w:rPr>
        <w:t>pozastaví</w:t>
      </w:r>
      <w:ins w:id="64" w:author="Autor">
        <w:r w:rsidR="00DE0FA6">
          <w:rPr>
            <w:sz w:val="22"/>
            <w:szCs w:val="22"/>
          </w:rPr>
          <w:t xml:space="preserve">, pričom </w:t>
        </w:r>
      </w:ins>
      <w:del w:id="65" w:author="Autor">
        <w:r w:rsidR="00DA2540" w:rsidRPr="00F05C74" w:rsidDel="00DE0FA6">
          <w:rPr>
            <w:sz w:val="22"/>
            <w:szCs w:val="22"/>
          </w:rPr>
          <w:delText xml:space="preserve"> </w:delText>
        </w:r>
        <w:r w:rsidRPr="00F05C74" w:rsidDel="00DE0FA6">
          <w:rPr>
            <w:sz w:val="22"/>
            <w:szCs w:val="22"/>
          </w:rPr>
          <w:delText xml:space="preserve">alebo </w:delText>
        </w:r>
        <w:r w:rsidR="00B0411F" w:rsidRPr="00F05C74" w:rsidDel="00DE0FA6">
          <w:rPr>
            <w:sz w:val="22"/>
            <w:szCs w:val="22"/>
          </w:rPr>
          <w:delText xml:space="preserve">vyčlení </w:delText>
        </w:r>
      </w:del>
      <w:r w:rsidR="00B0411F" w:rsidRPr="00F05C74">
        <w:rPr>
          <w:sz w:val="22"/>
          <w:szCs w:val="22"/>
        </w:rPr>
        <w:t xml:space="preserve">časť </w:t>
      </w:r>
      <w:del w:id="66" w:author="Autor">
        <w:r w:rsidR="00B0411F" w:rsidRPr="00F05C74" w:rsidDel="00DE0FA6">
          <w:rPr>
            <w:sz w:val="22"/>
            <w:szCs w:val="22"/>
          </w:rPr>
          <w:delText>deklarovaných</w:delText>
        </w:r>
      </w:del>
      <w:ins w:id="67" w:author="Autor">
        <w:r w:rsidR="00DE0FA6">
          <w:rPr>
            <w:sz w:val="22"/>
            <w:szCs w:val="22"/>
          </w:rPr>
          <w:t>nárokovaných</w:t>
        </w:r>
      </w:ins>
      <w:r w:rsidR="00B0411F" w:rsidRPr="00F05C74">
        <w:rPr>
          <w:sz w:val="22"/>
          <w:szCs w:val="22"/>
        </w:rPr>
        <w:t xml:space="preserve"> výdavkov</w:t>
      </w:r>
      <w:r w:rsidR="00455A94">
        <w:rPr>
          <w:sz w:val="22"/>
          <w:szCs w:val="22"/>
        </w:rPr>
        <w:t>,</w:t>
      </w:r>
      <w:r w:rsidR="00E430F7">
        <w:rPr>
          <w:sz w:val="22"/>
          <w:szCs w:val="22"/>
        </w:rPr>
        <w:t xml:space="preserve"> u ktorých je potrebné pokračovať v</w:t>
      </w:r>
      <w:r w:rsidR="00B0411F" w:rsidRPr="00F05C74">
        <w:rPr>
          <w:sz w:val="22"/>
          <w:szCs w:val="22"/>
        </w:rPr>
        <w:t xml:space="preserve"> kontrol</w:t>
      </w:r>
      <w:r w:rsidR="00E430F7">
        <w:rPr>
          <w:sz w:val="22"/>
          <w:szCs w:val="22"/>
        </w:rPr>
        <w:t>e</w:t>
      </w:r>
      <w:r w:rsidRPr="00F05C74">
        <w:rPr>
          <w:sz w:val="22"/>
          <w:szCs w:val="22"/>
        </w:rPr>
        <w:t>,</w:t>
      </w:r>
      <w:ins w:id="68" w:author="Autor">
        <w:r w:rsidR="00DE0FA6">
          <w:rPr>
            <w:sz w:val="22"/>
            <w:szCs w:val="22"/>
          </w:rPr>
          <w:t xml:space="preserve"> môže vyčleniť, </w:t>
        </w:r>
      </w:ins>
      <w:del w:id="69" w:author="Autor">
        <w:r w:rsidRPr="00F05C74" w:rsidDel="00DE0FA6">
          <w:rPr>
            <w:sz w:val="22"/>
            <w:szCs w:val="22"/>
          </w:rPr>
          <w:delText xml:space="preserve"> </w:delText>
        </w:r>
      </w:del>
      <w:r w:rsidRPr="00F05C74">
        <w:rPr>
          <w:sz w:val="22"/>
          <w:szCs w:val="22"/>
        </w:rPr>
        <w:t>a to v</w:t>
      </w:r>
      <w:r w:rsidR="008674DD" w:rsidRPr="00F05C74">
        <w:rPr>
          <w:sz w:val="22"/>
          <w:szCs w:val="22"/>
        </w:rPr>
        <w:t> </w:t>
      </w:r>
      <w:r w:rsidRPr="00F05C74">
        <w:rPr>
          <w:sz w:val="22"/>
          <w:szCs w:val="22"/>
        </w:rPr>
        <w:t>lehot</w:t>
      </w:r>
      <w:r w:rsidR="008674DD" w:rsidRPr="00F05C74">
        <w:rPr>
          <w:sz w:val="22"/>
          <w:szCs w:val="22"/>
        </w:rPr>
        <w:t>ách určených Systémom finančného riadenia</w:t>
      </w:r>
      <w:ins w:id="70" w:author="Autor">
        <w:r w:rsidR="00DE0FA6">
          <w:rPr>
            <w:sz w:val="22"/>
            <w:szCs w:val="22"/>
          </w:rPr>
          <w:t>, resp. vo Výnimke</w:t>
        </w:r>
      </w:ins>
      <w:r w:rsidRPr="00F05C74">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ins w:id="71" w:author="Autor">
        <w:r w:rsidR="00263943">
          <w:rPr>
            <w:sz w:val="22"/>
            <w:szCs w:val="22"/>
          </w:rPr>
          <w:t>Poskytovateľa</w:t>
        </w:r>
      </w:ins>
      <w:del w:id="72" w:author="Autor">
        <w:r w:rsidRPr="00F05C74" w:rsidDel="00263943">
          <w:rPr>
            <w:sz w:val="22"/>
            <w:szCs w:val="22"/>
          </w:rPr>
          <w:delText>Prijímateľa</w:delText>
        </w:r>
      </w:del>
      <w:r w:rsidRPr="00F05C74">
        <w:rPr>
          <w:sz w:val="22"/>
          <w:szCs w:val="22"/>
        </w:rPr>
        <w:t xml:space="preserve"> a Certifikačného orgánu. </w:t>
      </w:r>
    </w:p>
    <w:p w14:paraId="72F7AC93" w14:textId="77777777" w:rsidR="006B7FCA" w:rsidRPr="00F05C74" w:rsidRDefault="006B7FCA" w:rsidP="006B7FCA">
      <w:pPr>
        <w:pStyle w:val="Odsekzoznamu"/>
        <w:rPr>
          <w:sz w:val="22"/>
          <w:szCs w:val="22"/>
        </w:rPr>
      </w:pPr>
    </w:p>
    <w:p w14:paraId="46E25514" w14:textId="77777777" w:rsidR="006B7FCA" w:rsidRPr="00F05C74" w:rsidRDefault="006B7FCA" w:rsidP="006B7FCA">
      <w:pPr>
        <w:pStyle w:val="Odsekzoznamu1"/>
        <w:numPr>
          <w:ilvl w:val="0"/>
          <w:numId w:val="60"/>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7D1C90B2" w14:textId="77777777" w:rsidR="00D57DAC" w:rsidRPr="00F05C74"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2FF1189F" w:rsidR="00A91910" w:rsidRPr="00E65D00" w:rsidRDefault="000A66D2" w:rsidP="007510D9">
      <w:pPr>
        <w:pStyle w:val="Odsekzoznamu1"/>
        <w:numPr>
          <w:ilvl w:val="0"/>
          <w:numId w:val="61"/>
        </w:numPr>
        <w:spacing w:after="120" w:line="276" w:lineRule="auto"/>
        <w:jc w:val="both"/>
        <w:rPr>
          <w:sz w:val="22"/>
          <w:szCs w:val="22"/>
        </w:rPr>
      </w:pPr>
      <w:ins w:id="73" w:author="Autor">
        <w:r>
          <w:rPr>
            <w:sz w:val="22"/>
            <w:szCs w:val="22"/>
          </w:rPr>
          <w:t xml:space="preserve">Ak prijímateľ predkladá Žiadosť o platbu v listinnej forme, </w:t>
        </w:r>
      </w:ins>
      <w:del w:id="74" w:author="Autor">
        <w:r w:rsidR="00A91910" w:rsidRPr="00E65D00" w:rsidDel="000A66D2">
          <w:rPr>
            <w:sz w:val="22"/>
            <w:szCs w:val="22"/>
          </w:rPr>
          <w:delText>V</w:delText>
        </w:r>
      </w:del>
      <w:ins w:id="75" w:author="Autor">
        <w:r>
          <w:rPr>
            <w:sz w:val="22"/>
            <w:szCs w:val="22"/>
          </w:rPr>
          <w:t>v</w:t>
        </w:r>
      </w:ins>
      <w:r w:rsidR="00A91910" w:rsidRPr="00E65D00">
        <w:rPr>
          <w:sz w:val="22"/>
          <w:szCs w:val="22"/>
        </w:rPr>
        <w:t>šetky dokumenty (účtovné doklady, výpisy z účtu, podporná dokumentácia)</w:t>
      </w:r>
      <w:del w:id="76" w:author="Autor">
        <w:r w:rsidR="00A91910" w:rsidRPr="00E65D00" w:rsidDel="000A66D2">
          <w:rPr>
            <w:sz w:val="22"/>
            <w:szCs w:val="22"/>
          </w:rPr>
          <w:delText>, ktoré Prijímateľ</w:delText>
        </w:r>
      </w:del>
      <w:ins w:id="77" w:author="Autor">
        <w:r>
          <w:rPr>
            <w:sz w:val="22"/>
            <w:szCs w:val="22"/>
          </w:rPr>
          <w:t>)</w:t>
        </w:r>
      </w:ins>
      <w:r w:rsidR="00A91910" w:rsidRPr="00E65D00">
        <w:rPr>
          <w:sz w:val="22"/>
          <w:szCs w:val="22"/>
        </w:rPr>
        <w:t xml:space="preserve"> predklad</w:t>
      </w:r>
      <w:ins w:id="78" w:author="Autor">
        <w:r>
          <w:rPr>
            <w:sz w:val="22"/>
            <w:szCs w:val="22"/>
          </w:rPr>
          <w:t>ané</w:t>
        </w:r>
      </w:ins>
      <w:del w:id="79" w:author="Autor">
        <w:r w:rsidR="00A91910" w:rsidRPr="00E65D00" w:rsidDel="000A66D2">
          <w:rPr>
            <w:sz w:val="22"/>
            <w:szCs w:val="22"/>
          </w:rPr>
          <w:delText>á</w:delText>
        </w:r>
      </w:del>
      <w:r w:rsidR="00A91910" w:rsidRPr="00E65D00">
        <w:rPr>
          <w:sz w:val="22"/>
          <w:szCs w:val="22"/>
        </w:rPr>
        <w:t xml:space="preserve"> spolu so Žiadosťou o platbu sú rovnopisy originálov alebo ich kópie</w:t>
      </w:r>
      <w:del w:id="80" w:author="Autor">
        <w:r w:rsidR="00A91910" w:rsidRPr="00E65D00" w:rsidDel="0077527B">
          <w:rPr>
            <w:sz w:val="22"/>
            <w:szCs w:val="22"/>
          </w:rPr>
          <w:delText xml:space="preserve"> označené podpisom štatutárneho orgánu Prijímateľa</w:delText>
        </w:r>
        <w:r w:rsidR="009A0992" w:rsidRPr="00E65D00" w:rsidDel="0077527B">
          <w:rPr>
            <w:sz w:val="22"/>
            <w:szCs w:val="22"/>
          </w:rPr>
          <w:delText>;</w:delText>
        </w:r>
        <w:r w:rsidR="001264E1" w:rsidRPr="00E65D00" w:rsidDel="0077527B">
          <w:rPr>
            <w:sz w:val="22"/>
            <w:szCs w:val="22"/>
          </w:rPr>
          <w:delText xml:space="preserve"> </w:delText>
        </w:r>
        <w:r w:rsidR="009A0992" w:rsidRPr="00E65D00" w:rsidDel="0077527B">
          <w:rPr>
            <w:sz w:val="22"/>
            <w:szCs w:val="22"/>
          </w:rPr>
          <w:delText>ak štatutárny orgán Prijímateľa splnomocní na podpisovanie inú osobu, je potrebné k predmetnej Žiadosti o platbu priložiť aj toto splnomocnenie</w:delText>
        </w:r>
      </w:del>
      <w:ins w:id="81" w:author="Autor">
        <w:del w:id="82" w:author="Autor">
          <w:r w:rsidR="00201250" w:rsidDel="0077527B">
            <w:rPr>
              <w:sz w:val="22"/>
              <w:szCs w:val="22"/>
            </w:rPr>
            <w:delText>.</w:delText>
          </w:r>
        </w:del>
        <w:r w:rsidR="0077527B">
          <w:rPr>
            <w:sz w:val="22"/>
            <w:szCs w:val="22"/>
          </w:rPr>
          <w:t>.</w:t>
        </w:r>
      </w:ins>
      <w:r w:rsidR="009A0992" w:rsidRPr="00E65D00">
        <w:rPr>
          <w:sz w:val="22"/>
          <w:szCs w:val="22"/>
        </w:rPr>
        <w:t xml:space="preserve"> </w:t>
      </w:r>
      <w:del w:id="83" w:author="Autor">
        <w:r w:rsidR="009A0992" w:rsidRPr="00E65D00" w:rsidDel="000A66D2">
          <w:rPr>
            <w:sz w:val="22"/>
            <w:szCs w:val="22"/>
          </w:rPr>
          <w:delText xml:space="preserve"> </w:delText>
        </w:r>
      </w:del>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145CEBB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lastRenderedPageBreak/>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ins w:id="84" w:author="Autor">
        <w:r w:rsidR="00201250">
          <w:rPr>
            <w:color w:val="000000"/>
            <w:sz w:val="22"/>
            <w:szCs w:val="22"/>
          </w:rPr>
          <w:t xml:space="preserve">Kombinácia všetkých troch systémov financovania (systém zálohových platieb, systém </w:t>
        </w:r>
        <w:proofErr w:type="spellStart"/>
        <w:r w:rsidR="00201250">
          <w:rPr>
            <w:color w:val="000000"/>
            <w:sz w:val="22"/>
            <w:szCs w:val="22"/>
          </w:rPr>
          <w:t>predfinancovania</w:t>
        </w:r>
        <w:proofErr w:type="spellEnd"/>
        <w:r w:rsidR="00201250">
          <w:rPr>
            <w:color w:val="000000"/>
            <w:sz w:val="22"/>
            <w:szCs w:val="22"/>
          </w:rPr>
          <w:t xml:space="preserve"> a systému refundácie navzájom) je možná pre všetkých Prijímateľov, za dodržania podmienok definovaných vo Výnimke, v Systéme finančného riadenia a vo Výzve. </w:t>
        </w:r>
      </w:ins>
      <w:del w:id="85" w:author="Autor">
        <w:r w:rsidRPr="00E65D00" w:rsidDel="00201250">
          <w:rPr>
            <w:color w:val="000000"/>
            <w:sz w:val="22"/>
            <w:szCs w:val="22"/>
          </w:rPr>
          <w:delText>Zvolený systém financovania, resp. ich kombinácia vyplýva z týchto VZP</w:delText>
        </w:r>
        <w:r w:rsidR="001672D5" w:rsidRPr="00E65D00" w:rsidDel="00201250">
          <w:rPr>
            <w:color w:val="000000"/>
            <w:sz w:val="22"/>
            <w:szCs w:val="22"/>
          </w:rPr>
          <w:delText xml:space="preserve"> a zo S</w:delText>
        </w:r>
        <w:r w:rsidR="00DF7A41" w:rsidRPr="00E65D00" w:rsidDel="00201250">
          <w:rPr>
            <w:color w:val="000000"/>
            <w:sz w:val="22"/>
            <w:szCs w:val="22"/>
          </w:rPr>
          <w:delText>ystému finančného riad</w:delText>
        </w:r>
        <w:r w:rsidR="00DA2540" w:rsidRPr="00E65D00" w:rsidDel="00201250">
          <w:rPr>
            <w:color w:val="000000"/>
            <w:sz w:val="22"/>
            <w:szCs w:val="22"/>
          </w:rPr>
          <w:delText>e</w:delText>
        </w:r>
        <w:r w:rsidR="00DF7A41" w:rsidRPr="00E65D00" w:rsidDel="00201250">
          <w:rPr>
            <w:color w:val="000000"/>
            <w:sz w:val="22"/>
            <w:szCs w:val="22"/>
          </w:rPr>
          <w:delText>nia</w:delText>
        </w:r>
        <w:r w:rsidRPr="00E65D00" w:rsidDel="00201250">
          <w:rPr>
            <w:color w:val="000000"/>
            <w:sz w:val="22"/>
            <w:szCs w:val="22"/>
          </w:rPr>
          <w:delText>.</w:delText>
        </w:r>
      </w:del>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04F2528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86"/>
      <w:commentRangeStart w:id="87"/>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86"/>
      <w:commentRangeEnd w:id="87"/>
      <w:r w:rsidRPr="00802C1A">
        <w:rPr>
          <w:rStyle w:val="Odkaznakomentr"/>
          <w:sz w:val="22"/>
          <w:szCs w:val="22"/>
        </w:rPr>
        <w:commentReference w:id="86"/>
      </w:r>
      <w:r w:rsidR="005241A3" w:rsidRPr="00E65D00">
        <w:rPr>
          <w:rStyle w:val="Odkaznakomentr"/>
          <w:rFonts w:eastAsia="Times New Roman"/>
          <w:sz w:val="22"/>
          <w:szCs w:val="22"/>
          <w:lang w:val="x-none" w:eastAsia="x-none"/>
        </w:rPr>
        <w:commentReference w:id="87"/>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lastRenderedPageBreak/>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5F29C0F7" w14:textId="77777777" w:rsidR="000C7824" w:rsidRDefault="00A91910" w:rsidP="007510D9">
      <w:pPr>
        <w:numPr>
          <w:ilvl w:val="3"/>
          <w:numId w:val="28"/>
        </w:numPr>
        <w:tabs>
          <w:tab w:val="clear" w:pos="2880"/>
        </w:tabs>
        <w:spacing w:before="120" w:after="120"/>
        <w:ind w:left="1418" w:hanging="425"/>
        <w:jc w:val="both"/>
        <w:rPr>
          <w:ins w:id="88" w:author="Autor"/>
          <w:rFonts w:ascii="Times New Roman" w:hAnsi="Times New Roman"/>
          <w:color w:val="000000"/>
        </w:rPr>
      </w:pPr>
      <w:r w:rsidRPr="00E65D00">
        <w:rPr>
          <w:rFonts w:ascii="Times New Roman" w:hAnsi="Times New Roman"/>
          <w:color w:val="000000"/>
        </w:rPr>
        <w:t>započítanie pohľadávok Dodávateľa a Prijímateľa v súlade s § 580 až § 581  Občianskeho zákonníka, resp. § 358 až § 364 Obchodného  zákonníka</w:t>
      </w:r>
      <w:ins w:id="89" w:author="Autor">
        <w:r w:rsidR="000C7824">
          <w:rPr>
            <w:rFonts w:ascii="Times New Roman" w:hAnsi="Times New Roman"/>
            <w:color w:val="000000"/>
          </w:rPr>
          <w:t>,</w:t>
        </w:r>
      </w:ins>
    </w:p>
    <w:p w14:paraId="60C4F552" w14:textId="19C8B91B" w:rsidR="000C7824" w:rsidRDefault="000C7824" w:rsidP="000C7824">
      <w:pPr>
        <w:numPr>
          <w:ilvl w:val="3"/>
          <w:numId w:val="28"/>
        </w:numPr>
        <w:tabs>
          <w:tab w:val="clear" w:pos="2880"/>
        </w:tabs>
        <w:spacing w:before="120" w:after="120"/>
        <w:ind w:left="1418" w:hanging="425"/>
        <w:jc w:val="both"/>
        <w:rPr>
          <w:ins w:id="90" w:author="Autor"/>
          <w:rFonts w:ascii="Times New Roman" w:hAnsi="Times New Roman"/>
          <w:color w:val="000000"/>
        </w:rPr>
      </w:pPr>
      <w:ins w:id="91" w:author="Autor">
        <w:r>
          <w:rPr>
            <w:rFonts w:ascii="Times New Roman" w:hAnsi="Times New Roman"/>
            <w:color w:val="000000"/>
          </w:rPr>
          <w:t xml:space="preserve">ak </w:t>
        </w:r>
      </w:ins>
      <w:del w:id="92" w:author="Autor">
        <w:r w:rsidR="00A91910" w:rsidRPr="00E65D00" w:rsidDel="000C7824">
          <w:rPr>
            <w:rFonts w:ascii="Times New Roman" w:hAnsi="Times New Roman"/>
            <w:color w:val="000000"/>
          </w:rPr>
          <w:delText>.</w:delText>
        </w:r>
      </w:del>
      <w:r w:rsidR="00A91910" w:rsidRPr="00E65D00">
        <w:rPr>
          <w:rFonts w:ascii="Times New Roman" w:hAnsi="Times New Roman"/>
          <w:color w:val="000000"/>
        </w:rPr>
        <w:t xml:space="preserve"> </w:t>
      </w:r>
      <w:ins w:id="93" w:author="Autor">
        <w:r w:rsidRPr="000C7824">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ins>
    </w:p>
    <w:p w14:paraId="4471F974" w14:textId="77777777" w:rsidR="000C7824" w:rsidRPr="000C7824" w:rsidRDefault="000C7824" w:rsidP="000C7824">
      <w:pPr>
        <w:spacing w:before="120" w:after="120"/>
        <w:ind w:left="1418"/>
        <w:jc w:val="both"/>
        <w:rPr>
          <w:ins w:id="94" w:author="Autor"/>
          <w:rFonts w:ascii="Times New Roman" w:hAnsi="Times New Roman"/>
          <w:color w:val="000000"/>
        </w:rPr>
      </w:pPr>
    </w:p>
    <w:p w14:paraId="0A93DCA6" w14:textId="5F960849" w:rsidR="00A91910" w:rsidRPr="00E65D00" w:rsidDel="000C7824" w:rsidRDefault="00A91910" w:rsidP="000C7824">
      <w:pPr>
        <w:spacing w:before="120" w:after="120"/>
        <w:ind w:left="1418"/>
        <w:jc w:val="both"/>
        <w:rPr>
          <w:del w:id="95" w:author="Autor"/>
          <w:rFonts w:ascii="Times New Roman" w:hAnsi="Times New Roman"/>
          <w:color w:val="000000"/>
        </w:rPr>
      </w:pPr>
    </w:p>
    <w:p w14:paraId="65849489" w14:textId="2BDC130F"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966219">
      <w:pPr>
        <w:pStyle w:val="Odsekzoznamu1"/>
        <w:spacing w:after="120" w:line="276" w:lineRule="auto"/>
        <w:jc w:val="both"/>
        <w:rPr>
          <w:color w:val="000000"/>
          <w:sz w:val="22"/>
          <w:szCs w:val="22"/>
        </w:rPr>
      </w:pPr>
    </w:p>
    <w:p w14:paraId="7EAA5A2D" w14:textId="19FE1380" w:rsidR="000C7824" w:rsidRPr="000C7824" w:rsidRDefault="000C7824" w:rsidP="00966219">
      <w:pPr>
        <w:pStyle w:val="Odsekzoznamu"/>
        <w:numPr>
          <w:ilvl w:val="0"/>
          <w:numId w:val="61"/>
        </w:numPr>
        <w:jc w:val="both"/>
        <w:rPr>
          <w:ins w:id="96" w:author="Autor"/>
          <w:rFonts w:eastAsia="Calibri"/>
          <w:color w:val="000000"/>
          <w:sz w:val="22"/>
          <w:szCs w:val="22"/>
        </w:rPr>
      </w:pPr>
      <w:ins w:id="97" w:author="Autor">
        <w:r w:rsidRPr="000C7824">
          <w:rPr>
            <w:rFonts w:eastAsia="Calibri"/>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A67A9F">
          <w:rPr>
            <w:rFonts w:eastAsia="Calibri"/>
            <w:color w:val="000000"/>
            <w:sz w:val="22"/>
            <w:szCs w:val="22"/>
          </w:rPr>
          <w:t xml:space="preserve">notársku zápisnicu </w:t>
        </w:r>
        <w:r w:rsidRPr="000C7824">
          <w:rPr>
            <w:rFonts w:eastAsia="Calibri"/>
            <w:color w:val="000000"/>
            <w:sz w:val="22"/>
            <w:szCs w:val="22"/>
          </w:rPr>
          <w:t>a</w:t>
        </w:r>
        <w:del w:id="98" w:author="Autor">
          <w:r w:rsidRPr="000C7824" w:rsidDel="00A67A9F">
            <w:rPr>
              <w:rFonts w:eastAsia="Calibri"/>
              <w:color w:val="000000"/>
              <w:sz w:val="22"/>
              <w:szCs w:val="22"/>
            </w:rPr>
            <w:delText>j</w:delText>
          </w:r>
        </w:del>
        <w:r w:rsidRPr="000C7824">
          <w:rPr>
            <w:rFonts w:eastAsia="Calibri"/>
            <w:color w:val="000000"/>
            <w:sz w:val="22"/>
            <w:szCs w:val="22"/>
          </w:rPr>
          <w:t xml:space="preserve"> dokumenty preukazujúce vykonanie uloženia predmetu záväzku do notárskej úschovy</w:t>
        </w:r>
        <w:r w:rsidR="00A67A9F">
          <w:rPr>
            <w:rFonts w:eastAsia="Calibri"/>
            <w:color w:val="000000"/>
            <w:sz w:val="22"/>
            <w:szCs w:val="22"/>
          </w:rPr>
          <w:t>.</w:t>
        </w:r>
      </w:ins>
    </w:p>
    <w:p w14:paraId="29A029C2" w14:textId="77777777" w:rsidR="000C7824" w:rsidRDefault="000C7824" w:rsidP="000C7824">
      <w:pPr>
        <w:pStyle w:val="Odsekzoznamu"/>
        <w:rPr>
          <w:ins w:id="99" w:author="Autor"/>
          <w:color w:val="000000"/>
          <w:sz w:val="22"/>
          <w:szCs w:val="22"/>
        </w:rPr>
      </w:pPr>
    </w:p>
    <w:p w14:paraId="19F32245" w14:textId="1D18C9A6"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12" w:author="Autor" w:initials="A">
    <w:p w14:paraId="2324F762" w14:textId="7BA4D5D2" w:rsidR="00AA0D2E" w:rsidRDefault="00AA0D2E">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19" w:author="Autor" w:initials="A">
    <w:p w14:paraId="36424A21" w14:textId="622A26B9" w:rsidR="00D54427" w:rsidRPr="00D54427" w:rsidRDefault="00D54427">
      <w:pPr>
        <w:pStyle w:val="Textkomentra"/>
        <w:rPr>
          <w:lang w:val="sk-SK"/>
        </w:rPr>
      </w:pPr>
      <w:r>
        <w:rPr>
          <w:rStyle w:val="Odkaznakomentr"/>
        </w:rPr>
        <w:annotationRef/>
      </w:r>
      <w:r>
        <w:rPr>
          <w:lang w:val="sk-SK"/>
        </w:rPr>
        <w:t>Uvedie sa percento v súlade s udelenou iniciatívnou Výnimkou zo SFR zo dňa 08.04.2020 alebo v súlade s udelenou individuálnou výnimkou zo SFR.</w:t>
      </w:r>
    </w:p>
  </w:comment>
  <w:comment w:id="25" w:author="Autor" w:initials="A">
    <w:p w14:paraId="57586829" w14:textId="57B193BE" w:rsidR="000909B4" w:rsidRPr="000909B4" w:rsidRDefault="000909B4">
      <w:pPr>
        <w:pStyle w:val="Textkomentra"/>
        <w:rPr>
          <w:lang w:val="sk-SK"/>
        </w:rPr>
      </w:pPr>
      <w:r>
        <w:rPr>
          <w:rStyle w:val="Odkaznakomentr"/>
        </w:rPr>
        <w:annotationRef/>
      </w:r>
      <w:r>
        <w:rPr>
          <w:lang w:val="sk-SK"/>
        </w:rPr>
        <w:t>Uvedie sa percento v súlade s udelenou iniciatívnou Výnimkou zo SFR zo dňa 08.04.2020 alebo v súlade s udelenou individuálnou výnimkou zo SFR.</w:t>
      </w:r>
    </w:p>
  </w:comment>
  <w:comment w:id="36" w:author="Autor" w:initials="A">
    <w:p w14:paraId="7852D6DA" w14:textId="765511CD" w:rsidR="00244DBA" w:rsidRDefault="00244DBA" w:rsidP="00244DBA">
      <w:pPr>
        <w:pStyle w:val="Textkomentra"/>
      </w:pPr>
      <w:r>
        <w:rPr>
          <w:rStyle w:val="Odkaznakomentr"/>
        </w:rPr>
        <w:annotationRef/>
      </w:r>
      <w:r w:rsidR="00EC429C">
        <w:t>Ide o sankciu za to, že P</w:t>
      </w:r>
      <w:r w:rsidR="0031505C">
        <w:rPr>
          <w:lang w:val="sk-SK"/>
        </w:rPr>
        <w:t>r</w:t>
      </w:r>
      <w:proofErr w:type="spellStart"/>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39"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54" w:author="Autor" w:initials="A">
    <w:p w14:paraId="1F9CB4A2" w14:textId="3830F93E" w:rsidR="000150E8" w:rsidRDefault="000150E8">
      <w:pPr>
        <w:pStyle w:val="Textkomentra"/>
      </w:pPr>
      <w:r>
        <w:rPr>
          <w:rStyle w:val="Odkaznakomentr"/>
        </w:rPr>
        <w:annotationRef/>
      </w:r>
      <w:r w:rsidRPr="000150E8">
        <w:t>Táto možnosť je  časovo obmedzená na platnosť iniciatívnej Výnimky zo SFR.</w:t>
      </w:r>
      <w:bookmarkStart w:id="56" w:name="_GoBack"/>
      <w:bookmarkEnd w:id="56"/>
    </w:p>
  </w:comment>
  <w:comment w:id="86"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87"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2324F762" w15:done="0"/>
  <w15:commentEx w15:paraId="36424A21" w15:done="0"/>
  <w15:commentEx w15:paraId="57586829" w15:done="0"/>
  <w15:commentEx w15:paraId="7852D6DA" w15:done="0"/>
  <w15:commentEx w15:paraId="1D095133" w15:done="0"/>
  <w15:commentEx w15:paraId="1F9CB4A2" w15:done="0"/>
  <w15:commentEx w15:paraId="4036B84C" w15:done="0"/>
  <w15:commentEx w15:paraId="097CC9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768133" w16cid:durableId="1FFB1691"/>
  <w16cid:commentId w16cid:paraId="65473897" w16cid:durableId="1FFB1692"/>
  <w16cid:commentId w16cid:paraId="7852D6DA" w16cid:durableId="1FFB1693"/>
  <w16cid:commentId w16cid:paraId="1D095133" w16cid:durableId="1FFB1694"/>
  <w16cid:commentId w16cid:paraId="4036B84C" w16cid:durableId="1FFB1695"/>
  <w16cid:commentId w16cid:paraId="097CC981" w16cid:durableId="1FFB16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59337" w14:textId="77777777" w:rsidR="004957BB" w:rsidRDefault="004957BB" w:rsidP="00107570">
      <w:pPr>
        <w:spacing w:after="0" w:line="240" w:lineRule="auto"/>
      </w:pPr>
      <w:r>
        <w:separator/>
      </w:r>
    </w:p>
  </w:endnote>
  <w:endnote w:type="continuationSeparator" w:id="0">
    <w:p w14:paraId="5E2DC435" w14:textId="77777777" w:rsidR="004957BB" w:rsidRDefault="004957BB" w:rsidP="00107570">
      <w:pPr>
        <w:spacing w:after="0" w:line="240" w:lineRule="auto"/>
      </w:pPr>
      <w:r>
        <w:continuationSeparator/>
      </w:r>
    </w:p>
  </w:endnote>
  <w:endnote w:type="continuationNotice" w:id="1">
    <w:p w14:paraId="019C33CA" w14:textId="77777777" w:rsidR="004957BB" w:rsidRDefault="004957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0A6EEB1B"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0150E8">
      <w:rPr>
        <w:b/>
        <w:bCs/>
        <w:noProof/>
        <w:sz w:val="22"/>
        <w:szCs w:val="22"/>
      </w:rPr>
      <w:t>10</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0150E8">
      <w:rPr>
        <w:b/>
        <w:bCs/>
        <w:noProof/>
        <w:sz w:val="22"/>
        <w:szCs w:val="22"/>
      </w:rPr>
      <w:t>10</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3962B1A7"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0150E8">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0150E8">
      <w:rPr>
        <w:b/>
        <w:bCs/>
        <w:noProof/>
        <w:sz w:val="22"/>
        <w:szCs w:val="22"/>
      </w:rPr>
      <w:t>10</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D4A48" w14:textId="77777777" w:rsidR="004957BB" w:rsidRDefault="004957BB" w:rsidP="00107570">
      <w:pPr>
        <w:spacing w:after="0" w:line="240" w:lineRule="auto"/>
      </w:pPr>
      <w:r>
        <w:separator/>
      </w:r>
    </w:p>
  </w:footnote>
  <w:footnote w:type="continuationSeparator" w:id="0">
    <w:p w14:paraId="51C87461" w14:textId="77777777" w:rsidR="004957BB" w:rsidRDefault="004957BB" w:rsidP="00107570">
      <w:pPr>
        <w:spacing w:after="0" w:line="240" w:lineRule="auto"/>
      </w:pPr>
      <w:r>
        <w:continuationSeparator/>
      </w:r>
    </w:p>
  </w:footnote>
  <w:footnote w:type="continuationNotice" w:id="1">
    <w:p w14:paraId="43320DA8" w14:textId="77777777" w:rsidR="004957BB" w:rsidRDefault="004957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150E8"/>
    <w:rsid w:val="00030F01"/>
    <w:rsid w:val="00040BB7"/>
    <w:rsid w:val="000518F7"/>
    <w:rsid w:val="000526EB"/>
    <w:rsid w:val="00054CFF"/>
    <w:rsid w:val="0007015E"/>
    <w:rsid w:val="00073A3B"/>
    <w:rsid w:val="00074079"/>
    <w:rsid w:val="000777AD"/>
    <w:rsid w:val="00084FE2"/>
    <w:rsid w:val="00087569"/>
    <w:rsid w:val="00090305"/>
    <w:rsid w:val="000909B4"/>
    <w:rsid w:val="00093490"/>
    <w:rsid w:val="00097AAB"/>
    <w:rsid w:val="000A0B24"/>
    <w:rsid w:val="000A1DAC"/>
    <w:rsid w:val="000A297E"/>
    <w:rsid w:val="000A2C9D"/>
    <w:rsid w:val="000A5C51"/>
    <w:rsid w:val="000A66D2"/>
    <w:rsid w:val="000A7506"/>
    <w:rsid w:val="000C325B"/>
    <w:rsid w:val="000C6069"/>
    <w:rsid w:val="000C7824"/>
    <w:rsid w:val="000D459D"/>
    <w:rsid w:val="000D787C"/>
    <w:rsid w:val="000E41D6"/>
    <w:rsid w:val="000E535C"/>
    <w:rsid w:val="000F4C6A"/>
    <w:rsid w:val="00104356"/>
    <w:rsid w:val="001045E9"/>
    <w:rsid w:val="00107570"/>
    <w:rsid w:val="00113558"/>
    <w:rsid w:val="001139FF"/>
    <w:rsid w:val="0011496A"/>
    <w:rsid w:val="001149CE"/>
    <w:rsid w:val="00121A28"/>
    <w:rsid w:val="001228D1"/>
    <w:rsid w:val="00124F44"/>
    <w:rsid w:val="00125698"/>
    <w:rsid w:val="001264E1"/>
    <w:rsid w:val="001361CB"/>
    <w:rsid w:val="0014042F"/>
    <w:rsid w:val="0015690D"/>
    <w:rsid w:val="001578B2"/>
    <w:rsid w:val="00160BAD"/>
    <w:rsid w:val="00162742"/>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5BDF"/>
    <w:rsid w:val="001B7463"/>
    <w:rsid w:val="001C02A6"/>
    <w:rsid w:val="001C0EA6"/>
    <w:rsid w:val="001D68FE"/>
    <w:rsid w:val="001F459A"/>
    <w:rsid w:val="00200A31"/>
    <w:rsid w:val="00201250"/>
    <w:rsid w:val="0020157D"/>
    <w:rsid w:val="00204AA1"/>
    <w:rsid w:val="0020565E"/>
    <w:rsid w:val="00205F39"/>
    <w:rsid w:val="0021081B"/>
    <w:rsid w:val="002114EF"/>
    <w:rsid w:val="00215405"/>
    <w:rsid w:val="00227584"/>
    <w:rsid w:val="00235E98"/>
    <w:rsid w:val="00236961"/>
    <w:rsid w:val="00241CBF"/>
    <w:rsid w:val="00242256"/>
    <w:rsid w:val="00244DBA"/>
    <w:rsid w:val="0024673E"/>
    <w:rsid w:val="002479A2"/>
    <w:rsid w:val="002538BB"/>
    <w:rsid w:val="002542F3"/>
    <w:rsid w:val="00254E02"/>
    <w:rsid w:val="00261614"/>
    <w:rsid w:val="00263943"/>
    <w:rsid w:val="002707A0"/>
    <w:rsid w:val="00270B3B"/>
    <w:rsid w:val="00273ACB"/>
    <w:rsid w:val="002743C2"/>
    <w:rsid w:val="002807F3"/>
    <w:rsid w:val="0028313A"/>
    <w:rsid w:val="00283169"/>
    <w:rsid w:val="002966B1"/>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505C"/>
    <w:rsid w:val="0031625F"/>
    <w:rsid w:val="00316E50"/>
    <w:rsid w:val="00320059"/>
    <w:rsid w:val="00326E5F"/>
    <w:rsid w:val="003273BF"/>
    <w:rsid w:val="003328CB"/>
    <w:rsid w:val="00344D26"/>
    <w:rsid w:val="00351DD7"/>
    <w:rsid w:val="00355838"/>
    <w:rsid w:val="003570A7"/>
    <w:rsid w:val="003629CF"/>
    <w:rsid w:val="003672B6"/>
    <w:rsid w:val="00374378"/>
    <w:rsid w:val="0037663F"/>
    <w:rsid w:val="00377FC7"/>
    <w:rsid w:val="003818D4"/>
    <w:rsid w:val="003A154C"/>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55A94"/>
    <w:rsid w:val="0046268A"/>
    <w:rsid w:val="00481DCF"/>
    <w:rsid w:val="00483CB4"/>
    <w:rsid w:val="0048460B"/>
    <w:rsid w:val="00492EF4"/>
    <w:rsid w:val="0049365E"/>
    <w:rsid w:val="00493D00"/>
    <w:rsid w:val="00495201"/>
    <w:rsid w:val="004957BB"/>
    <w:rsid w:val="004A5C39"/>
    <w:rsid w:val="004B0921"/>
    <w:rsid w:val="004B264C"/>
    <w:rsid w:val="004B612A"/>
    <w:rsid w:val="004B70F0"/>
    <w:rsid w:val="004C270D"/>
    <w:rsid w:val="004D1589"/>
    <w:rsid w:val="004D16E8"/>
    <w:rsid w:val="004D7908"/>
    <w:rsid w:val="004E3C83"/>
    <w:rsid w:val="004E774F"/>
    <w:rsid w:val="004F17CD"/>
    <w:rsid w:val="004F2508"/>
    <w:rsid w:val="004F30C8"/>
    <w:rsid w:val="005001FB"/>
    <w:rsid w:val="0050198D"/>
    <w:rsid w:val="00501FDC"/>
    <w:rsid w:val="0050352D"/>
    <w:rsid w:val="00512D79"/>
    <w:rsid w:val="005241A3"/>
    <w:rsid w:val="0052759C"/>
    <w:rsid w:val="00530F07"/>
    <w:rsid w:val="00531363"/>
    <w:rsid w:val="0053414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1792C"/>
    <w:rsid w:val="00726F47"/>
    <w:rsid w:val="00730A2E"/>
    <w:rsid w:val="00735595"/>
    <w:rsid w:val="00743E98"/>
    <w:rsid w:val="00744208"/>
    <w:rsid w:val="007510D9"/>
    <w:rsid w:val="007545B4"/>
    <w:rsid w:val="00763062"/>
    <w:rsid w:val="00765697"/>
    <w:rsid w:val="0077527B"/>
    <w:rsid w:val="00776169"/>
    <w:rsid w:val="0078059A"/>
    <w:rsid w:val="00785409"/>
    <w:rsid w:val="007B3001"/>
    <w:rsid w:val="007C25BD"/>
    <w:rsid w:val="007C25DC"/>
    <w:rsid w:val="007C2969"/>
    <w:rsid w:val="007C2BC1"/>
    <w:rsid w:val="007C4FAC"/>
    <w:rsid w:val="007C7C20"/>
    <w:rsid w:val="007D5EBD"/>
    <w:rsid w:val="007D5FC4"/>
    <w:rsid w:val="007D756C"/>
    <w:rsid w:val="007E606B"/>
    <w:rsid w:val="007F4751"/>
    <w:rsid w:val="007F4993"/>
    <w:rsid w:val="007F6C8D"/>
    <w:rsid w:val="00802C1A"/>
    <w:rsid w:val="00804C1E"/>
    <w:rsid w:val="00811455"/>
    <w:rsid w:val="00814C87"/>
    <w:rsid w:val="00821D3D"/>
    <w:rsid w:val="008313DE"/>
    <w:rsid w:val="00850C22"/>
    <w:rsid w:val="00854F5C"/>
    <w:rsid w:val="0085795C"/>
    <w:rsid w:val="00863761"/>
    <w:rsid w:val="008674DD"/>
    <w:rsid w:val="00867FA2"/>
    <w:rsid w:val="008776F4"/>
    <w:rsid w:val="00882CD8"/>
    <w:rsid w:val="008A0952"/>
    <w:rsid w:val="008A2ABD"/>
    <w:rsid w:val="008A3D9C"/>
    <w:rsid w:val="008B12E3"/>
    <w:rsid w:val="008B7AF3"/>
    <w:rsid w:val="008C6ADC"/>
    <w:rsid w:val="008C6B9F"/>
    <w:rsid w:val="008E3322"/>
    <w:rsid w:val="008E488D"/>
    <w:rsid w:val="008E4C8B"/>
    <w:rsid w:val="008F3AEF"/>
    <w:rsid w:val="008F4009"/>
    <w:rsid w:val="00901F38"/>
    <w:rsid w:val="00904FF6"/>
    <w:rsid w:val="00905C78"/>
    <w:rsid w:val="00907BD9"/>
    <w:rsid w:val="00910B33"/>
    <w:rsid w:val="009133C1"/>
    <w:rsid w:val="00917B69"/>
    <w:rsid w:val="00932E1B"/>
    <w:rsid w:val="00942233"/>
    <w:rsid w:val="00951236"/>
    <w:rsid w:val="00951F25"/>
    <w:rsid w:val="009532B7"/>
    <w:rsid w:val="009561EE"/>
    <w:rsid w:val="00956FE1"/>
    <w:rsid w:val="00963948"/>
    <w:rsid w:val="00966219"/>
    <w:rsid w:val="00967989"/>
    <w:rsid w:val="00970EC8"/>
    <w:rsid w:val="00976CDB"/>
    <w:rsid w:val="009846DE"/>
    <w:rsid w:val="009A0992"/>
    <w:rsid w:val="009A0EB4"/>
    <w:rsid w:val="009A3620"/>
    <w:rsid w:val="009A63B9"/>
    <w:rsid w:val="009C01CD"/>
    <w:rsid w:val="009C774F"/>
    <w:rsid w:val="009D218F"/>
    <w:rsid w:val="009D30D3"/>
    <w:rsid w:val="009E0A96"/>
    <w:rsid w:val="009E2FD2"/>
    <w:rsid w:val="009F0476"/>
    <w:rsid w:val="009F466D"/>
    <w:rsid w:val="00A0677A"/>
    <w:rsid w:val="00A073A2"/>
    <w:rsid w:val="00A07887"/>
    <w:rsid w:val="00A15AEB"/>
    <w:rsid w:val="00A3002F"/>
    <w:rsid w:val="00A30598"/>
    <w:rsid w:val="00A45F7B"/>
    <w:rsid w:val="00A47626"/>
    <w:rsid w:val="00A50C00"/>
    <w:rsid w:val="00A52658"/>
    <w:rsid w:val="00A6030C"/>
    <w:rsid w:val="00A60A79"/>
    <w:rsid w:val="00A67A9F"/>
    <w:rsid w:val="00A8010C"/>
    <w:rsid w:val="00A80970"/>
    <w:rsid w:val="00A852A6"/>
    <w:rsid w:val="00A91230"/>
    <w:rsid w:val="00A91910"/>
    <w:rsid w:val="00A92753"/>
    <w:rsid w:val="00A93978"/>
    <w:rsid w:val="00A95015"/>
    <w:rsid w:val="00AA0D2E"/>
    <w:rsid w:val="00AA0F73"/>
    <w:rsid w:val="00AA2359"/>
    <w:rsid w:val="00AA67E7"/>
    <w:rsid w:val="00AB69BC"/>
    <w:rsid w:val="00AC0E5E"/>
    <w:rsid w:val="00AC4603"/>
    <w:rsid w:val="00AC72FE"/>
    <w:rsid w:val="00AD3E91"/>
    <w:rsid w:val="00AE5C68"/>
    <w:rsid w:val="00AF36B6"/>
    <w:rsid w:val="00B00D87"/>
    <w:rsid w:val="00B0411F"/>
    <w:rsid w:val="00B06E6F"/>
    <w:rsid w:val="00B14A3D"/>
    <w:rsid w:val="00B1543F"/>
    <w:rsid w:val="00B17DDA"/>
    <w:rsid w:val="00B20783"/>
    <w:rsid w:val="00B235CF"/>
    <w:rsid w:val="00B2375B"/>
    <w:rsid w:val="00B24683"/>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05BE1"/>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21B2"/>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0E2E"/>
    <w:rsid w:val="00D42C8D"/>
    <w:rsid w:val="00D47439"/>
    <w:rsid w:val="00D50F08"/>
    <w:rsid w:val="00D53920"/>
    <w:rsid w:val="00D54427"/>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1CB7"/>
    <w:rsid w:val="00DC7208"/>
    <w:rsid w:val="00DD2D4A"/>
    <w:rsid w:val="00DD51B1"/>
    <w:rsid w:val="00DD76CC"/>
    <w:rsid w:val="00DE0FA6"/>
    <w:rsid w:val="00DF0C50"/>
    <w:rsid w:val="00DF170B"/>
    <w:rsid w:val="00DF29CC"/>
    <w:rsid w:val="00DF54B0"/>
    <w:rsid w:val="00DF73C9"/>
    <w:rsid w:val="00DF79E8"/>
    <w:rsid w:val="00DF7A41"/>
    <w:rsid w:val="00E04D60"/>
    <w:rsid w:val="00E05099"/>
    <w:rsid w:val="00E12886"/>
    <w:rsid w:val="00E2081E"/>
    <w:rsid w:val="00E254C4"/>
    <w:rsid w:val="00E267F7"/>
    <w:rsid w:val="00E272EE"/>
    <w:rsid w:val="00E31169"/>
    <w:rsid w:val="00E3137D"/>
    <w:rsid w:val="00E342C5"/>
    <w:rsid w:val="00E37CE9"/>
    <w:rsid w:val="00E4266E"/>
    <w:rsid w:val="00E430F7"/>
    <w:rsid w:val="00E50515"/>
    <w:rsid w:val="00E642C1"/>
    <w:rsid w:val="00E65D00"/>
    <w:rsid w:val="00E762EF"/>
    <w:rsid w:val="00E84130"/>
    <w:rsid w:val="00E95A3E"/>
    <w:rsid w:val="00EA3F08"/>
    <w:rsid w:val="00EA5002"/>
    <w:rsid w:val="00EB129D"/>
    <w:rsid w:val="00EC0061"/>
    <w:rsid w:val="00EC3D1A"/>
    <w:rsid w:val="00EC429C"/>
    <w:rsid w:val="00EC527C"/>
    <w:rsid w:val="00ED3D33"/>
    <w:rsid w:val="00EE40F3"/>
    <w:rsid w:val="00EE7A0A"/>
    <w:rsid w:val="00EF6C43"/>
    <w:rsid w:val="00EF7588"/>
    <w:rsid w:val="00EF7DCB"/>
    <w:rsid w:val="00F02459"/>
    <w:rsid w:val="00F03CB6"/>
    <w:rsid w:val="00F05C74"/>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C628C"/>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2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910817-5D5F-4FF9-BABD-DEAB0D89F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4326</Words>
  <Characters>24664</Characters>
  <Application>Microsoft Office Word</Application>
  <DocSecurity>0</DocSecurity>
  <Lines>205</Lines>
  <Paragraphs>57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2020-10-15T12:49:00Z</dcterms:created>
  <dcterms:modified xsi:type="dcterms:W3CDTF">2020-10-23T15:52:00Z</dcterms:modified>
</cp:coreProperties>
</file>